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6DACA" w14:textId="77777777" w:rsidR="001859FD" w:rsidRPr="00D222CF" w:rsidRDefault="001859FD" w:rsidP="00EF4F42">
      <w:pPr>
        <w:jc w:val="both"/>
      </w:pPr>
    </w:p>
    <w:p w14:paraId="06B9BB3B" w14:textId="77777777" w:rsidR="00CA5447" w:rsidRPr="00D222CF" w:rsidRDefault="00CA5447" w:rsidP="00CA5447">
      <w:pPr>
        <w:jc w:val="both"/>
        <w:rPr>
          <w:sz w:val="22"/>
          <w:szCs w:val="22"/>
        </w:rPr>
      </w:pPr>
      <w:r w:rsidRPr="007D3440">
        <w:rPr>
          <w:b/>
          <w:sz w:val="22"/>
          <w:szCs w:val="22"/>
        </w:rPr>
        <w:t>Smlouva:</w:t>
      </w:r>
      <w:r w:rsidRPr="00D222CF">
        <w:rPr>
          <w:sz w:val="22"/>
          <w:szCs w:val="22"/>
        </w:rPr>
        <w:t xml:space="preserve"> </w:t>
      </w:r>
      <w:r w:rsidRPr="00D222CF">
        <w:rPr>
          <w:b/>
          <w:sz w:val="22"/>
          <w:szCs w:val="22"/>
        </w:rPr>
        <w:t xml:space="preserve"> Telematika 2025 – Řízení provozu MHD</w:t>
      </w:r>
    </w:p>
    <w:p w14:paraId="1E50860D" w14:textId="7A7F78D6" w:rsidR="00CA5447" w:rsidRPr="00D222CF" w:rsidRDefault="00CA5447" w:rsidP="00CA5447">
      <w:pPr>
        <w:jc w:val="both"/>
        <w:rPr>
          <w:sz w:val="22"/>
          <w:szCs w:val="22"/>
        </w:rPr>
      </w:pPr>
      <w:r w:rsidRPr="00D222CF">
        <w:rPr>
          <w:b/>
          <w:sz w:val="22"/>
          <w:szCs w:val="22"/>
        </w:rPr>
        <w:t>Číslo smlouvy Objednatele:</w:t>
      </w:r>
      <w:r w:rsidRPr="00D222CF">
        <w:rPr>
          <w:sz w:val="22"/>
          <w:szCs w:val="22"/>
        </w:rPr>
        <w:t xml:space="preserve"> </w:t>
      </w:r>
      <w:r w:rsidR="004A64D1" w:rsidRPr="00D222CF">
        <w:rPr>
          <w:sz w:val="22"/>
          <w:szCs w:val="22"/>
        </w:rPr>
        <w:t>D</w:t>
      </w:r>
      <w:r w:rsidR="004A64D1">
        <w:rPr>
          <w:sz w:val="22"/>
          <w:szCs w:val="22"/>
        </w:rPr>
        <w:t>OD</w:t>
      </w:r>
      <w:r w:rsidR="004A64D1" w:rsidRPr="00D222CF">
        <w:rPr>
          <w:sz w:val="22"/>
          <w:szCs w:val="22"/>
        </w:rPr>
        <w:t>20242758</w:t>
      </w:r>
    </w:p>
    <w:p w14:paraId="12335C5E" w14:textId="77777777" w:rsidR="00CA5447" w:rsidRPr="00D222CF" w:rsidRDefault="00CA5447" w:rsidP="00CA5447">
      <w:pPr>
        <w:jc w:val="both"/>
        <w:rPr>
          <w:b/>
          <w:sz w:val="22"/>
          <w:szCs w:val="22"/>
        </w:rPr>
      </w:pPr>
      <w:r w:rsidRPr="00D222CF">
        <w:rPr>
          <w:b/>
          <w:sz w:val="22"/>
          <w:szCs w:val="22"/>
        </w:rPr>
        <w:t xml:space="preserve">Číslo smlouvy Zhotovitele: </w:t>
      </w:r>
      <w:r w:rsidRPr="00D222CF">
        <w:rPr>
          <w:sz w:val="22"/>
          <w:szCs w:val="22"/>
          <w:highlight w:val="cyan"/>
        </w:rPr>
        <w:t>[DOPLNÍ DODAVATEL PŘED PODPISEM SMLOUVY]</w:t>
      </w:r>
    </w:p>
    <w:p w14:paraId="576B4C1A" w14:textId="3C686DD8" w:rsidR="00CA5447" w:rsidRPr="00A40706" w:rsidRDefault="00CA5447" w:rsidP="00CA5447">
      <w:pPr>
        <w:pStyle w:val="Nadpis1"/>
        <w:spacing w:before="360" w:after="36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A40706">
        <w:rPr>
          <w:rFonts w:ascii="Times New Roman" w:hAnsi="Times New Roman" w:cs="Times New Roman"/>
          <w:b/>
          <w:bCs/>
          <w:sz w:val="28"/>
          <w:szCs w:val="28"/>
        </w:rPr>
        <w:t xml:space="preserve">Příloha č. 6 Smlouvy </w:t>
      </w:r>
      <w:r w:rsidRPr="00D222CF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A40706">
        <w:rPr>
          <w:rFonts w:ascii="Times New Roman" w:hAnsi="Times New Roman" w:cs="Times New Roman"/>
          <w:b/>
          <w:bCs/>
          <w:sz w:val="28"/>
          <w:szCs w:val="28"/>
        </w:rPr>
        <w:t>Parametry SLA a rozvoje systému</w:t>
      </w:r>
    </w:p>
    <w:p w14:paraId="67861DDD" w14:textId="6171E343" w:rsidR="007740CB" w:rsidRPr="00667C2F" w:rsidRDefault="00267744">
      <w:pPr>
        <w:pStyle w:val="Odstavecseseznamem"/>
        <w:numPr>
          <w:ilvl w:val="0"/>
          <w:numId w:val="9"/>
        </w:numPr>
        <w:tabs>
          <w:tab w:val="num" w:pos="360"/>
        </w:tabs>
        <w:ind w:left="0" w:hanging="11"/>
        <w:jc w:val="both"/>
        <w:rPr>
          <w:rFonts w:asciiTheme="minorHAnsi" w:eastAsiaTheme="minorHAnsi" w:hAnsiTheme="minorHAnsi" w:cstheme="minorHAnsi"/>
          <w:b/>
          <w:sz w:val="28"/>
          <w:szCs w:val="22"/>
          <w:lang w:eastAsia="en-US"/>
          <w:rPrChange w:id="0" w:author="Jaromir Sulc" w:date="2026-01-14T14:40:00Z" w16du:dateUtc="2026-01-14T13:40:00Z">
            <w:rPr>
              <w:rFonts w:eastAsiaTheme="minorHAnsi"/>
              <w:b/>
              <w:sz w:val="28"/>
              <w:szCs w:val="22"/>
              <w:lang w:eastAsia="en-US"/>
            </w:rPr>
          </w:rPrChange>
        </w:rPr>
        <w:pPrChange w:id="1" w:author="Jaromir Sulc" w:date="2026-01-14T14:43:00Z" w16du:dateUtc="2026-01-14T13:43:00Z">
          <w:pPr>
            <w:pStyle w:val="Odstavecseseznamem"/>
            <w:numPr>
              <w:numId w:val="9"/>
            </w:numPr>
            <w:tabs>
              <w:tab w:val="num" w:pos="576"/>
            </w:tabs>
            <w:ind w:left="720" w:hanging="360"/>
            <w:jc w:val="both"/>
          </w:pPr>
        </w:pPrChange>
      </w:pPr>
      <w:r w:rsidRPr="00667C2F">
        <w:rPr>
          <w:rFonts w:asciiTheme="minorHAnsi" w:eastAsiaTheme="minorHAnsi" w:hAnsiTheme="minorHAnsi" w:cstheme="minorHAnsi"/>
          <w:b/>
          <w:sz w:val="28"/>
          <w:szCs w:val="22"/>
          <w:lang w:eastAsia="en-US"/>
          <w:rPrChange w:id="2" w:author="Jaromir Sulc" w:date="2026-01-14T14:40:00Z" w16du:dateUtc="2026-01-14T13:40:00Z">
            <w:rPr>
              <w:rFonts w:eastAsiaTheme="minorHAnsi"/>
              <w:b/>
              <w:sz w:val="28"/>
              <w:szCs w:val="22"/>
              <w:lang w:eastAsia="en-US"/>
            </w:rPr>
          </w:rPrChange>
        </w:rPr>
        <w:t xml:space="preserve"> Obecné parametry</w:t>
      </w:r>
      <w:r w:rsidR="00BD12F6" w:rsidRPr="00667C2F">
        <w:rPr>
          <w:rFonts w:asciiTheme="minorHAnsi" w:eastAsiaTheme="minorHAnsi" w:hAnsiTheme="minorHAnsi" w:cstheme="minorHAnsi"/>
          <w:b/>
          <w:sz w:val="28"/>
          <w:szCs w:val="22"/>
          <w:lang w:eastAsia="en-US"/>
          <w:rPrChange w:id="3" w:author="Jaromir Sulc" w:date="2026-01-14T14:40:00Z" w16du:dateUtc="2026-01-14T13:40:00Z">
            <w:rPr>
              <w:rFonts w:eastAsiaTheme="minorHAnsi"/>
              <w:b/>
              <w:sz w:val="28"/>
              <w:szCs w:val="22"/>
              <w:lang w:eastAsia="en-US"/>
            </w:rPr>
          </w:rPrChange>
        </w:rPr>
        <w:t xml:space="preserve"> SLA</w:t>
      </w:r>
      <w:r w:rsidR="001C6E78" w:rsidRPr="00667C2F">
        <w:rPr>
          <w:rFonts w:asciiTheme="minorHAnsi" w:eastAsiaTheme="minorHAnsi" w:hAnsiTheme="minorHAnsi" w:cstheme="minorHAnsi"/>
          <w:b/>
          <w:sz w:val="28"/>
          <w:szCs w:val="22"/>
          <w:lang w:eastAsia="en-US"/>
          <w:rPrChange w:id="4" w:author="Jaromir Sulc" w:date="2026-01-14T14:40:00Z" w16du:dateUtc="2026-01-14T13:40:00Z">
            <w:rPr>
              <w:rFonts w:eastAsiaTheme="minorHAnsi"/>
              <w:b/>
              <w:sz w:val="28"/>
              <w:szCs w:val="22"/>
              <w:lang w:eastAsia="en-US"/>
            </w:rPr>
          </w:rPrChange>
        </w:rPr>
        <w:t xml:space="preserve"> </w:t>
      </w:r>
    </w:p>
    <w:p w14:paraId="2365A35B" w14:textId="77777777" w:rsidR="00267744" w:rsidRPr="00D222CF" w:rsidRDefault="00267744" w:rsidP="00EF4F42">
      <w:pPr>
        <w:numPr>
          <w:ilvl w:val="1"/>
          <w:numId w:val="0"/>
        </w:numPr>
        <w:tabs>
          <w:tab w:val="num" w:pos="576"/>
        </w:tabs>
        <w:jc w:val="both"/>
        <w:rPr>
          <w:rFonts w:eastAsiaTheme="minorHAnsi"/>
          <w:b/>
          <w:sz w:val="28"/>
          <w:szCs w:val="22"/>
          <w:lang w:eastAsia="en-US"/>
        </w:rPr>
      </w:pPr>
    </w:p>
    <w:p w14:paraId="7403BCDF" w14:textId="097DBCFD" w:rsidR="007740CB" w:rsidRPr="00667C2F" w:rsidRDefault="00E61254">
      <w:pPr>
        <w:numPr>
          <w:ilvl w:val="1"/>
          <w:numId w:val="0"/>
        </w:num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  <w:rPrChange w:id="5" w:author="Jaromir Sulc" w:date="2026-01-14T14:40:00Z" w16du:dateUtc="2026-01-14T13:40:00Z">
            <w:rPr>
              <w:rFonts w:ascii="Times New Roman" w:hAnsi="Times New Roman"/>
              <w:sz w:val="22"/>
              <w:szCs w:val="22"/>
            </w:rPr>
          </w:rPrChange>
        </w:rPr>
        <w:pPrChange w:id="6" w:author="Jaromir Sulc" w:date="2026-01-14T14:40:00Z" w16du:dateUtc="2026-01-14T13:40:00Z">
          <w:pPr>
            <w:pStyle w:val="smlouva2"/>
            <w:spacing w:after="120"/>
            <w:ind w:left="360"/>
            <w:jc w:val="both"/>
          </w:pPr>
        </w:pPrChange>
      </w:pPr>
      <w:r w:rsidRPr="00667C2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  <w:rPrChange w:id="7" w:author="Jaromir Sulc" w:date="2026-01-14T14:40:00Z" w16du:dateUtc="2026-01-14T13:40:00Z">
            <w:rPr>
              <w:sz w:val="22"/>
              <w:szCs w:val="22"/>
            </w:rPr>
          </w:rPrChange>
        </w:rPr>
        <w:t>Poskytovatel</w:t>
      </w:r>
      <w:r w:rsidR="007740CB" w:rsidRPr="00667C2F">
        <w:rPr>
          <w:rFonts w:asciiTheme="minorHAnsi" w:hAnsiTheme="minorHAnsi" w:cstheme="minorHAnsi"/>
          <w:sz w:val="20"/>
          <w:szCs w:val="20"/>
          <w:rPrChange w:id="8" w:author="Jaromir Sulc" w:date="2026-01-14T14:40:00Z" w16du:dateUtc="2026-01-14T13:40:00Z">
            <w:rPr>
              <w:sz w:val="22"/>
              <w:szCs w:val="22"/>
            </w:rPr>
          </w:rPrChange>
        </w:rPr>
        <w:t>:</w:t>
      </w:r>
    </w:p>
    <w:p w14:paraId="4E71A96D" w14:textId="0EE5B8FA" w:rsidR="007740CB" w:rsidRPr="006114EE" w:rsidRDefault="007740CB">
      <w:pPr>
        <w:pStyle w:val="Odstavecseseznamem"/>
        <w:widowControl w:val="0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rPrChange w:id="9" w:author="Jaromir Sulc" w:date="2026-01-14T16:16:00Z" w16du:dateUtc="2026-01-14T15:16:00Z">
            <w:rPr>
              <w:sz w:val="22"/>
              <w:szCs w:val="22"/>
            </w:rPr>
          </w:rPrChange>
        </w:rPr>
        <w:pPrChange w:id="10" w:author="Jaromir Sulc" w:date="2026-01-14T14:43:00Z" w16du:dateUtc="2026-01-14T13:43:00Z">
          <w:pPr>
            <w:pStyle w:val="Odstavecseseznamem"/>
            <w:widowControl w:val="0"/>
            <w:numPr>
              <w:numId w:val="1"/>
            </w:numPr>
            <w:ind w:left="1440" w:hanging="360"/>
            <w:jc w:val="both"/>
          </w:pPr>
        </w:pPrChange>
      </w:pPr>
      <w:r w:rsidRPr="006114EE">
        <w:rPr>
          <w:rFonts w:asciiTheme="minorHAnsi" w:hAnsiTheme="minorHAnsi" w:cstheme="minorHAnsi"/>
          <w:rPrChange w:id="11" w:author="Jaromir Sulc" w:date="2026-01-14T16:16:00Z" w16du:dateUtc="2026-01-14T15:16:00Z">
            <w:rPr>
              <w:sz w:val="22"/>
              <w:szCs w:val="22"/>
            </w:rPr>
          </w:rPrChange>
        </w:rPr>
        <w:t>Zavazuje se zajišťovat provozní, servisní a rozvojovou podporu SW za podmínek stanovených v této Smlouvě</w:t>
      </w:r>
      <w:r w:rsidR="00267744" w:rsidRPr="006114EE">
        <w:rPr>
          <w:rFonts w:asciiTheme="minorHAnsi" w:hAnsiTheme="minorHAnsi" w:cstheme="minorHAnsi"/>
          <w:rPrChange w:id="12" w:author="Jaromir Sulc" w:date="2026-01-14T16:16:00Z" w16du:dateUtc="2026-01-14T15:16:00Z">
            <w:rPr>
              <w:sz w:val="22"/>
              <w:szCs w:val="22"/>
            </w:rPr>
          </w:rPrChange>
        </w:rPr>
        <w:t xml:space="preserve"> po celou dobu garantované životnosti dodaného Systému</w:t>
      </w:r>
      <w:r w:rsidRPr="006114EE">
        <w:rPr>
          <w:rFonts w:asciiTheme="minorHAnsi" w:hAnsiTheme="minorHAnsi" w:cstheme="minorHAnsi"/>
          <w:rPrChange w:id="13" w:author="Jaromir Sulc" w:date="2026-01-14T16:16:00Z" w16du:dateUtc="2026-01-14T15:16:00Z">
            <w:rPr>
              <w:sz w:val="22"/>
              <w:szCs w:val="22"/>
            </w:rPr>
          </w:rPrChange>
        </w:rPr>
        <w:t>.</w:t>
      </w:r>
    </w:p>
    <w:p w14:paraId="797DA285" w14:textId="29F02CFB" w:rsidR="007740CB" w:rsidRPr="006114EE" w:rsidRDefault="007740CB">
      <w:pPr>
        <w:pStyle w:val="Odstavecseseznamem"/>
        <w:widowControl w:val="0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rPrChange w:id="14" w:author="Jaromir Sulc" w:date="2026-01-14T16:16:00Z" w16du:dateUtc="2026-01-14T15:16:00Z">
            <w:rPr>
              <w:sz w:val="22"/>
              <w:szCs w:val="22"/>
            </w:rPr>
          </w:rPrChange>
        </w:rPr>
        <w:pPrChange w:id="15" w:author="Jaromir Sulc" w:date="2026-01-14T14:43:00Z" w16du:dateUtc="2026-01-14T13:43:00Z">
          <w:pPr>
            <w:pStyle w:val="Odstavecseseznamem"/>
            <w:widowControl w:val="0"/>
            <w:numPr>
              <w:numId w:val="1"/>
            </w:numPr>
            <w:ind w:left="1440" w:hanging="360"/>
            <w:jc w:val="both"/>
          </w:pPr>
        </w:pPrChange>
      </w:pPr>
      <w:r w:rsidRPr="006114EE">
        <w:rPr>
          <w:rFonts w:asciiTheme="minorHAnsi" w:hAnsiTheme="minorHAnsi" w:cstheme="minorHAnsi"/>
          <w:rPrChange w:id="16" w:author="Jaromir Sulc" w:date="2026-01-14T16:16:00Z" w16du:dateUtc="2026-01-14T15:16:00Z">
            <w:rPr>
              <w:sz w:val="22"/>
              <w:szCs w:val="22"/>
            </w:rPr>
          </w:rPrChange>
        </w:rPr>
        <w:t xml:space="preserve">Zavazuje se veškeré rozvojové změny SW projednávat s </w:t>
      </w:r>
      <w:r w:rsidR="00E61254" w:rsidRPr="006114EE">
        <w:rPr>
          <w:rFonts w:asciiTheme="minorHAnsi" w:hAnsiTheme="minorHAnsi" w:cstheme="minorHAnsi"/>
          <w:rPrChange w:id="17" w:author="Jaromir Sulc" w:date="2026-01-14T16:16:00Z" w16du:dateUtc="2026-01-14T15:16:00Z">
            <w:rPr>
              <w:sz w:val="22"/>
              <w:szCs w:val="22"/>
            </w:rPr>
          </w:rPrChange>
        </w:rPr>
        <w:t>Uživatelem</w:t>
      </w:r>
      <w:r w:rsidRPr="006114EE">
        <w:rPr>
          <w:rFonts w:asciiTheme="minorHAnsi" w:hAnsiTheme="minorHAnsi" w:cstheme="minorHAnsi"/>
          <w:rPrChange w:id="18" w:author="Jaromir Sulc" w:date="2026-01-14T16:16:00Z" w16du:dateUtc="2026-01-14T15:16:00Z">
            <w:rPr>
              <w:sz w:val="22"/>
              <w:szCs w:val="22"/>
            </w:rPr>
          </w:rPrChange>
        </w:rPr>
        <w:t xml:space="preserve">. </w:t>
      </w:r>
    </w:p>
    <w:p w14:paraId="63D0C60B" w14:textId="799BE123" w:rsidR="007740CB" w:rsidRPr="006114EE" w:rsidRDefault="007740CB">
      <w:pPr>
        <w:pStyle w:val="Odstavecseseznamem"/>
        <w:widowControl w:val="0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rPrChange w:id="19" w:author="Jaromir Sulc" w:date="2026-01-14T16:16:00Z" w16du:dateUtc="2026-01-14T15:16:00Z">
            <w:rPr>
              <w:sz w:val="22"/>
              <w:szCs w:val="22"/>
            </w:rPr>
          </w:rPrChange>
        </w:rPr>
        <w:pPrChange w:id="20" w:author="Jaromir Sulc" w:date="2026-01-14T14:43:00Z" w16du:dateUtc="2026-01-14T13:43:00Z">
          <w:pPr>
            <w:pStyle w:val="Odstavecseseznamem"/>
            <w:widowControl w:val="0"/>
            <w:numPr>
              <w:numId w:val="1"/>
            </w:numPr>
            <w:ind w:left="1440" w:hanging="360"/>
            <w:jc w:val="both"/>
          </w:pPr>
        </w:pPrChange>
      </w:pPr>
      <w:r w:rsidRPr="006114EE">
        <w:rPr>
          <w:rFonts w:asciiTheme="minorHAnsi" w:hAnsiTheme="minorHAnsi" w:cstheme="minorHAnsi"/>
          <w:rPrChange w:id="21" w:author="Jaromir Sulc" w:date="2026-01-14T16:16:00Z" w16du:dateUtc="2026-01-14T15:16:00Z">
            <w:rPr>
              <w:sz w:val="22"/>
              <w:szCs w:val="22"/>
            </w:rPr>
          </w:rPrChange>
        </w:rPr>
        <w:t xml:space="preserve">Bude v dostatečném časovém předstihu, nejpozději však jeden měsíc před plánovanou úpravou, informovat </w:t>
      </w:r>
      <w:r w:rsidR="00E61254" w:rsidRPr="006114EE">
        <w:rPr>
          <w:rFonts w:asciiTheme="minorHAnsi" w:hAnsiTheme="minorHAnsi" w:cstheme="minorHAnsi"/>
          <w:rPrChange w:id="22" w:author="Jaromir Sulc" w:date="2026-01-14T16:16:00Z" w16du:dateUtc="2026-01-14T15:16:00Z">
            <w:rPr>
              <w:sz w:val="22"/>
              <w:szCs w:val="22"/>
            </w:rPr>
          </w:rPrChange>
        </w:rPr>
        <w:t>Uživatele</w:t>
      </w:r>
      <w:r w:rsidRPr="006114EE">
        <w:rPr>
          <w:rFonts w:asciiTheme="minorHAnsi" w:hAnsiTheme="minorHAnsi" w:cstheme="minorHAnsi"/>
          <w:rPrChange w:id="23" w:author="Jaromir Sulc" w:date="2026-01-14T16:16:00Z" w16du:dateUtc="2026-01-14T15:16:00Z">
            <w:rPr>
              <w:sz w:val="22"/>
              <w:szCs w:val="22"/>
            </w:rPr>
          </w:rPrChange>
        </w:rPr>
        <w:t xml:space="preserve"> o připravované změně tak, aby </w:t>
      </w:r>
      <w:r w:rsidR="00E61254" w:rsidRPr="006114EE">
        <w:rPr>
          <w:rFonts w:asciiTheme="minorHAnsi" w:hAnsiTheme="minorHAnsi" w:cstheme="minorHAnsi"/>
          <w:rPrChange w:id="24" w:author="Jaromir Sulc" w:date="2026-01-14T16:16:00Z" w16du:dateUtc="2026-01-14T15:16:00Z">
            <w:rPr>
              <w:sz w:val="22"/>
              <w:szCs w:val="22"/>
            </w:rPr>
          </w:rPrChange>
        </w:rPr>
        <w:t>Uživatel</w:t>
      </w:r>
      <w:r w:rsidRPr="006114EE">
        <w:rPr>
          <w:rFonts w:asciiTheme="minorHAnsi" w:hAnsiTheme="minorHAnsi" w:cstheme="minorHAnsi"/>
          <w:rPrChange w:id="25" w:author="Jaromir Sulc" w:date="2026-01-14T16:16:00Z" w16du:dateUtc="2026-01-14T15:16:00Z">
            <w:rPr>
              <w:sz w:val="22"/>
              <w:szCs w:val="22"/>
            </w:rPr>
          </w:rPrChange>
        </w:rPr>
        <w:t xml:space="preserve"> mohl připravovanou změnu připomínkovat (neplatí pro servisní zásahy zajišťující bezchybný provoz SW).</w:t>
      </w:r>
    </w:p>
    <w:p w14:paraId="5B4A8C68" w14:textId="77777777" w:rsidR="007740CB" w:rsidRPr="006114EE" w:rsidRDefault="007740CB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rPrChange w:id="26" w:author="Jaromir Sulc" w:date="2026-01-14T16:16:00Z" w16du:dateUtc="2026-01-14T15:16:00Z">
            <w:rPr>
              <w:sz w:val="22"/>
              <w:szCs w:val="22"/>
            </w:rPr>
          </w:rPrChange>
        </w:rPr>
        <w:pPrChange w:id="27" w:author="Jaromir Sulc" w:date="2026-01-14T14:43:00Z" w16du:dateUtc="2026-01-14T13:43:00Z">
          <w:pPr>
            <w:pStyle w:val="Odstavecseseznamem"/>
            <w:numPr>
              <w:numId w:val="1"/>
            </w:numPr>
            <w:ind w:left="1440" w:hanging="360"/>
            <w:jc w:val="both"/>
          </w:pPr>
        </w:pPrChange>
      </w:pPr>
      <w:r w:rsidRPr="006114EE">
        <w:rPr>
          <w:rFonts w:asciiTheme="minorHAnsi" w:hAnsiTheme="minorHAnsi" w:cstheme="minorHAnsi"/>
          <w:rPrChange w:id="28" w:author="Jaromir Sulc" w:date="2026-01-14T16:16:00Z" w16du:dateUtc="2026-01-14T15:16:00Z">
            <w:rPr>
              <w:sz w:val="22"/>
              <w:szCs w:val="22"/>
            </w:rPr>
          </w:rPrChange>
        </w:rPr>
        <w:t>Zavazuje se provádět vzájemně dohodnuté změny SW ve vzájemně odsouhlasených lhůtách a ve vzájemně odsouhlaseném rozsahu.</w:t>
      </w:r>
    </w:p>
    <w:p w14:paraId="573E8B49" w14:textId="77777777" w:rsidR="007740CB" w:rsidRPr="006114EE" w:rsidRDefault="007740CB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rPrChange w:id="29" w:author="Jaromir Sulc" w:date="2026-01-14T16:16:00Z" w16du:dateUtc="2026-01-14T15:16:00Z">
            <w:rPr>
              <w:sz w:val="22"/>
              <w:szCs w:val="22"/>
            </w:rPr>
          </w:rPrChange>
        </w:rPr>
        <w:pPrChange w:id="30" w:author="Jaromir Sulc" w:date="2026-01-14T14:43:00Z" w16du:dateUtc="2026-01-14T13:43:00Z">
          <w:pPr>
            <w:pStyle w:val="Odstavecseseznamem"/>
            <w:numPr>
              <w:numId w:val="1"/>
            </w:numPr>
            <w:ind w:left="1440" w:hanging="360"/>
            <w:jc w:val="both"/>
          </w:pPr>
        </w:pPrChange>
      </w:pPr>
      <w:r w:rsidRPr="006114EE">
        <w:rPr>
          <w:rFonts w:asciiTheme="minorHAnsi" w:hAnsiTheme="minorHAnsi" w:cstheme="minorHAnsi"/>
          <w:rPrChange w:id="31" w:author="Jaromir Sulc" w:date="2026-01-14T16:16:00Z" w16du:dateUtc="2026-01-14T15:16:00Z">
            <w:rPr>
              <w:sz w:val="22"/>
              <w:szCs w:val="22"/>
            </w:rPr>
          </w:rPrChange>
        </w:rPr>
        <w:t>Zavazuje se zřídit Helpdesk.</w:t>
      </w:r>
    </w:p>
    <w:p w14:paraId="606052F5" w14:textId="5C67483C" w:rsidR="007740CB" w:rsidRPr="006114EE" w:rsidRDefault="007740CB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rPrChange w:id="32" w:author="Jaromir Sulc" w:date="2026-01-14T16:16:00Z" w16du:dateUtc="2026-01-14T15:16:00Z">
            <w:rPr>
              <w:sz w:val="22"/>
              <w:szCs w:val="22"/>
            </w:rPr>
          </w:rPrChange>
        </w:rPr>
        <w:pPrChange w:id="33" w:author="Jaromir Sulc" w:date="2026-01-14T14:43:00Z" w16du:dateUtc="2026-01-14T13:43:00Z">
          <w:pPr>
            <w:pStyle w:val="Odstavecseseznamem"/>
            <w:numPr>
              <w:numId w:val="1"/>
            </w:numPr>
            <w:ind w:left="1440" w:hanging="360"/>
            <w:jc w:val="both"/>
          </w:pPr>
        </w:pPrChange>
      </w:pPr>
      <w:r w:rsidRPr="006114EE">
        <w:rPr>
          <w:rFonts w:asciiTheme="minorHAnsi" w:hAnsiTheme="minorHAnsi" w:cstheme="minorHAnsi"/>
          <w:rPrChange w:id="34" w:author="Jaromir Sulc" w:date="2026-01-14T16:16:00Z" w16du:dateUtc="2026-01-14T15:16:00Z">
            <w:rPr>
              <w:sz w:val="22"/>
              <w:szCs w:val="22"/>
            </w:rPr>
          </w:rPrChange>
        </w:rPr>
        <w:t>Zavazuje se k profylaxi serverové části SW zajišťující udržování optimálních provozních podmínek.</w:t>
      </w:r>
    </w:p>
    <w:p w14:paraId="6A5B6DF3" w14:textId="1B90D4C4" w:rsidR="007740CB" w:rsidRPr="006114EE" w:rsidRDefault="007740CB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rPrChange w:id="35" w:author="Jaromir Sulc" w:date="2026-01-14T16:16:00Z" w16du:dateUtc="2026-01-14T15:16:00Z">
            <w:rPr>
              <w:sz w:val="22"/>
              <w:szCs w:val="22"/>
            </w:rPr>
          </w:rPrChange>
        </w:rPr>
        <w:pPrChange w:id="36" w:author="Jaromir Sulc" w:date="2026-01-14T14:43:00Z" w16du:dateUtc="2026-01-14T13:43:00Z">
          <w:pPr>
            <w:pStyle w:val="Odstavecseseznamem"/>
            <w:numPr>
              <w:numId w:val="1"/>
            </w:numPr>
            <w:ind w:left="1440" w:hanging="360"/>
            <w:jc w:val="both"/>
          </w:pPr>
        </w:pPrChange>
      </w:pPr>
      <w:r w:rsidRPr="006114EE">
        <w:rPr>
          <w:rFonts w:asciiTheme="minorHAnsi" w:hAnsiTheme="minorHAnsi" w:cstheme="minorHAnsi"/>
          <w:rPrChange w:id="37" w:author="Jaromir Sulc" w:date="2026-01-14T16:16:00Z" w16du:dateUtc="2026-01-14T15:16:00Z">
            <w:rPr>
              <w:sz w:val="22"/>
              <w:szCs w:val="22"/>
            </w:rPr>
          </w:rPrChange>
        </w:rPr>
        <w:t>Zavazuje se poskytovat potřebné servisní a poradenské služby pro bezvadný chod Systému jako celku.</w:t>
      </w:r>
    </w:p>
    <w:p w14:paraId="5095E129" w14:textId="77777777" w:rsidR="007740CB" w:rsidRPr="006114EE" w:rsidRDefault="007740CB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rPrChange w:id="38" w:author="Jaromir Sulc" w:date="2026-01-14T16:16:00Z" w16du:dateUtc="2026-01-14T15:16:00Z">
            <w:rPr>
              <w:sz w:val="22"/>
              <w:szCs w:val="22"/>
            </w:rPr>
          </w:rPrChange>
        </w:rPr>
        <w:pPrChange w:id="39" w:author="Jaromir Sulc" w:date="2026-01-14T14:43:00Z" w16du:dateUtc="2026-01-14T13:43:00Z">
          <w:pPr>
            <w:pStyle w:val="Odstavecseseznamem"/>
            <w:numPr>
              <w:numId w:val="1"/>
            </w:numPr>
            <w:ind w:left="1440" w:hanging="360"/>
            <w:jc w:val="both"/>
          </w:pPr>
        </w:pPrChange>
      </w:pPr>
      <w:r w:rsidRPr="006114EE">
        <w:rPr>
          <w:rFonts w:asciiTheme="minorHAnsi" w:hAnsiTheme="minorHAnsi" w:cstheme="minorHAnsi"/>
          <w:rPrChange w:id="40" w:author="Jaromir Sulc" w:date="2026-01-14T16:16:00Z" w16du:dateUtc="2026-01-14T15:16:00Z">
            <w:rPr>
              <w:sz w:val="22"/>
              <w:szCs w:val="22"/>
            </w:rPr>
          </w:rPrChange>
        </w:rPr>
        <w:t>Zavazuje se k sledování a vyhodnocování v dohledovém SW.</w:t>
      </w:r>
    </w:p>
    <w:p w14:paraId="11FAA587" w14:textId="60EC5692" w:rsidR="007740CB" w:rsidRPr="006114EE" w:rsidRDefault="007740CB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rPrChange w:id="41" w:author="Jaromir Sulc" w:date="2026-01-14T16:16:00Z" w16du:dateUtc="2026-01-14T15:16:00Z">
            <w:rPr>
              <w:sz w:val="22"/>
              <w:szCs w:val="22"/>
            </w:rPr>
          </w:rPrChange>
        </w:rPr>
        <w:pPrChange w:id="42" w:author="Jaromir Sulc" w:date="2026-01-14T14:43:00Z" w16du:dateUtc="2026-01-14T13:43:00Z">
          <w:pPr>
            <w:pStyle w:val="Odstavecseseznamem"/>
            <w:numPr>
              <w:numId w:val="1"/>
            </w:numPr>
            <w:ind w:left="1440" w:hanging="360"/>
            <w:jc w:val="both"/>
          </w:pPr>
        </w:pPrChange>
      </w:pPr>
      <w:r w:rsidRPr="006114EE">
        <w:rPr>
          <w:rFonts w:asciiTheme="minorHAnsi" w:hAnsiTheme="minorHAnsi" w:cstheme="minorHAnsi"/>
          <w:rPrChange w:id="43" w:author="Jaromir Sulc" w:date="2026-01-14T16:16:00Z" w16du:dateUtc="2026-01-14T15:16:00Z">
            <w:rPr>
              <w:sz w:val="22"/>
              <w:szCs w:val="22"/>
            </w:rPr>
          </w:rPrChange>
        </w:rPr>
        <w:t>Zavazuje se provádět úpravy SW vyplývající z legislativních změn.</w:t>
      </w:r>
    </w:p>
    <w:p w14:paraId="55070AE2" w14:textId="340DCC96" w:rsidR="001859FD" w:rsidRPr="00667C2F" w:rsidDel="008746C1" w:rsidRDefault="001859FD">
      <w:pPr>
        <w:numPr>
          <w:ilvl w:val="1"/>
          <w:numId w:val="0"/>
        </w:numPr>
        <w:spacing w:after="160" w:line="259" w:lineRule="auto"/>
        <w:jc w:val="both"/>
        <w:rPr>
          <w:del w:id="44" w:author="Jaromir Sulc" w:date="2026-01-14T14:43:00Z" w16du:dateUtc="2026-01-14T13:43:00Z"/>
          <w:rFonts w:asciiTheme="minorHAnsi" w:eastAsiaTheme="minorHAnsi" w:hAnsiTheme="minorHAnsi" w:cstheme="minorHAnsi"/>
          <w:b/>
          <w:sz w:val="20"/>
          <w:szCs w:val="20"/>
          <w:lang w:eastAsia="en-US"/>
          <w:rPrChange w:id="45" w:author="Jaromir Sulc" w:date="2026-01-14T14:40:00Z" w16du:dateUtc="2026-01-14T13:40:00Z">
            <w:rPr>
              <w:del w:id="46" w:author="Jaromir Sulc" w:date="2026-01-14T14:43:00Z" w16du:dateUtc="2026-01-14T13:43:00Z"/>
              <w:rFonts w:eastAsiaTheme="minorHAnsi"/>
              <w:b/>
              <w:sz w:val="28"/>
              <w:szCs w:val="22"/>
              <w:lang w:eastAsia="en-US"/>
            </w:rPr>
          </w:rPrChange>
        </w:rPr>
        <w:pPrChange w:id="47" w:author="Jaromir Sulc" w:date="2026-01-14T14:40:00Z" w16du:dateUtc="2026-01-14T13:40:00Z">
          <w:pPr>
            <w:numPr>
              <w:ilvl w:val="1"/>
            </w:numPr>
            <w:tabs>
              <w:tab w:val="num" w:pos="576"/>
            </w:tabs>
            <w:jc w:val="both"/>
          </w:pPr>
        </w:pPrChange>
      </w:pPr>
    </w:p>
    <w:p w14:paraId="45A67F00" w14:textId="2E542EEB" w:rsidR="00267744" w:rsidRDefault="00267744" w:rsidP="00EF4F42">
      <w:pPr>
        <w:jc w:val="both"/>
        <w:rPr>
          <w:ins w:id="48" w:author="Jaromir Sulc" w:date="2026-01-14T14:40:00Z" w16du:dateUtc="2026-01-14T13:40:00Z"/>
          <w:color w:val="000000" w:themeColor="text1"/>
        </w:rPr>
      </w:pPr>
    </w:p>
    <w:p w14:paraId="77E40074" w14:textId="77777777" w:rsidR="00667C2F" w:rsidRPr="00D222CF" w:rsidRDefault="00667C2F" w:rsidP="00EF4F42">
      <w:pPr>
        <w:jc w:val="both"/>
        <w:rPr>
          <w:color w:val="000000" w:themeColor="text1"/>
        </w:rPr>
      </w:pPr>
    </w:p>
    <w:p w14:paraId="1F630C47" w14:textId="77777777" w:rsidR="00267744" w:rsidRPr="00D222CF" w:rsidRDefault="00267744" w:rsidP="00EF4F42">
      <w:pPr>
        <w:jc w:val="both"/>
        <w:rPr>
          <w:color w:val="000000" w:themeColor="text1"/>
        </w:rPr>
      </w:pPr>
    </w:p>
    <w:p w14:paraId="35DABB23" w14:textId="77777777" w:rsidR="00267744" w:rsidRPr="00D222CF" w:rsidRDefault="00267744" w:rsidP="00EF4F42">
      <w:pPr>
        <w:jc w:val="both"/>
        <w:rPr>
          <w:color w:val="000000" w:themeColor="text1"/>
        </w:rPr>
      </w:pPr>
    </w:p>
    <w:p w14:paraId="234A0229" w14:textId="77777777" w:rsidR="00267744" w:rsidRPr="00D222CF" w:rsidRDefault="00267744" w:rsidP="00EF4F42">
      <w:pPr>
        <w:jc w:val="both"/>
        <w:rPr>
          <w:color w:val="000000" w:themeColor="text1"/>
        </w:rPr>
      </w:pPr>
      <w:r w:rsidRPr="00D222CF">
        <w:rPr>
          <w:color w:val="000000" w:themeColor="text1"/>
        </w:rPr>
        <w:t xml:space="preserve"> </w:t>
      </w:r>
    </w:p>
    <w:p w14:paraId="062EEEF7" w14:textId="7AB5ACBA" w:rsidR="008D340C" w:rsidRPr="00667C2F" w:rsidRDefault="008B04CF" w:rsidP="00EF4F42">
      <w:pPr>
        <w:pStyle w:val="IJPlv1"/>
        <w:numPr>
          <w:ilvl w:val="0"/>
          <w:numId w:val="0"/>
        </w:numPr>
        <w:jc w:val="both"/>
        <w:rPr>
          <w:color w:val="000000" w:themeColor="text1"/>
          <w:rPrChange w:id="49" w:author="Jaromir Sulc" w:date="2026-01-14T14:41:00Z" w16du:dateUtc="2026-01-14T13:41:00Z">
            <w:rPr>
              <w:rFonts w:ascii="Times New Roman" w:hAnsi="Times New Roman" w:cs="Times New Roman"/>
              <w:color w:val="000000" w:themeColor="text1"/>
            </w:rPr>
          </w:rPrChange>
        </w:rPr>
      </w:pPr>
      <w:bookmarkStart w:id="50" w:name="_Toc175671735"/>
      <w:r w:rsidRPr="00667C2F">
        <w:rPr>
          <w:color w:val="000000" w:themeColor="text1"/>
          <w:rPrChange w:id="51" w:author="Jaromir Sulc" w:date="2026-01-14T14:41:00Z" w16du:dateUtc="2026-01-14T13:41:00Z">
            <w:rPr>
              <w:rFonts w:ascii="Times New Roman" w:hAnsi="Times New Roman" w:cs="Times New Roman"/>
              <w:color w:val="000000" w:themeColor="text1"/>
            </w:rPr>
          </w:rPrChange>
        </w:rPr>
        <w:lastRenderedPageBreak/>
        <w:t xml:space="preserve">2. </w:t>
      </w:r>
      <w:r w:rsidR="008D340C" w:rsidRPr="00667C2F">
        <w:rPr>
          <w:color w:val="00000A"/>
          <w:rPrChange w:id="52" w:author="Jaromir Sulc" w:date="2026-01-14T14:41:00Z" w16du:dateUtc="2026-01-14T13:41:00Z">
            <w:rPr>
              <w:rFonts w:ascii="Times New Roman" w:hAnsi="Times New Roman" w:cs="Times New Roman"/>
              <w:color w:val="00000A"/>
            </w:rPr>
          </w:rPrChange>
        </w:rPr>
        <w:t>Specifikace SLA</w:t>
      </w:r>
      <w:bookmarkEnd w:id="50"/>
    </w:p>
    <w:p w14:paraId="5192221E" w14:textId="0EF0A93F" w:rsidR="008D340C" w:rsidRPr="00667C2F" w:rsidRDefault="008B04CF" w:rsidP="00EF4F42">
      <w:pPr>
        <w:pStyle w:val="IJPlv2"/>
        <w:numPr>
          <w:ilvl w:val="1"/>
          <w:numId w:val="11"/>
        </w:numPr>
        <w:jc w:val="both"/>
        <w:rPr>
          <w:color w:val="000000" w:themeColor="text1"/>
          <w:rPrChange w:id="53" w:author="Jaromir Sulc" w:date="2026-01-14T14:41:00Z" w16du:dateUtc="2026-01-14T13:41:00Z">
            <w:rPr>
              <w:rFonts w:ascii="Times New Roman" w:hAnsi="Times New Roman" w:cs="Times New Roman"/>
              <w:color w:val="000000" w:themeColor="text1"/>
            </w:rPr>
          </w:rPrChange>
        </w:rPr>
      </w:pPr>
      <w:bookmarkStart w:id="54" w:name="_Toc175671736"/>
      <w:r w:rsidRPr="00667C2F">
        <w:rPr>
          <w:color w:val="000000" w:themeColor="text1"/>
          <w:rPrChange w:id="55" w:author="Jaromir Sulc" w:date="2026-01-14T14:41:00Z" w16du:dateUtc="2026-01-14T13:41:00Z">
            <w:rPr>
              <w:rFonts w:ascii="Times New Roman" w:hAnsi="Times New Roman" w:cs="Times New Roman"/>
              <w:color w:val="000000" w:themeColor="text1"/>
            </w:rPr>
          </w:rPrChange>
        </w:rPr>
        <w:t xml:space="preserve"> </w:t>
      </w:r>
      <w:r w:rsidR="008D340C" w:rsidRPr="00667C2F">
        <w:rPr>
          <w:color w:val="000000" w:themeColor="text1"/>
          <w:rPrChange w:id="56" w:author="Jaromir Sulc" w:date="2026-01-14T14:41:00Z" w16du:dateUtc="2026-01-14T13:41:00Z">
            <w:rPr>
              <w:rFonts w:ascii="Times New Roman" w:hAnsi="Times New Roman" w:cs="Times New Roman"/>
              <w:color w:val="000000" w:themeColor="text1"/>
            </w:rPr>
          </w:rPrChange>
        </w:rPr>
        <w:t>SLA služby podpory provozu</w:t>
      </w:r>
      <w:bookmarkEnd w:id="54"/>
      <w:r w:rsidR="008D340C" w:rsidRPr="00667C2F">
        <w:rPr>
          <w:color w:val="000000" w:themeColor="text1"/>
          <w:rPrChange w:id="57" w:author="Jaromir Sulc" w:date="2026-01-14T14:41:00Z" w16du:dateUtc="2026-01-14T13:41:00Z">
            <w:rPr>
              <w:rFonts w:ascii="Times New Roman" w:hAnsi="Times New Roman" w:cs="Times New Roman"/>
              <w:color w:val="000000" w:themeColor="text1"/>
            </w:rPr>
          </w:rPrChange>
        </w:rPr>
        <w:t xml:space="preserve"> Systému Telematika 2025</w:t>
      </w:r>
    </w:p>
    <w:tbl>
      <w:tblPr>
        <w:tblStyle w:val="Tabulkasmkou2"/>
        <w:tblW w:w="5000" w:type="pct"/>
        <w:tblLook w:val="0680" w:firstRow="0" w:lastRow="0" w:firstColumn="1" w:lastColumn="0" w:noHBand="1" w:noVBand="1"/>
      </w:tblPr>
      <w:tblGrid>
        <w:gridCol w:w="2662"/>
        <w:gridCol w:w="6410"/>
      </w:tblGrid>
      <w:tr w:rsidR="008D340C" w:rsidRPr="00667C2F" w14:paraId="77EA27B3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E33AF10" w14:textId="77777777" w:rsidR="008D340C" w:rsidRPr="00667C2F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5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5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Požadované plnění</w:t>
            </w:r>
          </w:p>
        </w:tc>
        <w:tc>
          <w:tcPr>
            <w:tcW w:w="3533" w:type="pct"/>
          </w:tcPr>
          <w:p w14:paraId="4FCFF4AB" w14:textId="77777777" w:rsidR="008D340C" w:rsidRPr="00667C2F" w:rsidRDefault="008D340C" w:rsidP="00EF4F42">
            <w:pPr>
              <w:keepNext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60" w:author="Jaromir Sulc" w:date="2026-01-14T14:41:00Z" w16du:dateUtc="2026-01-14T13:41:00Z">
                  <w:rPr>
                    <w:b/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  <w:rPrChange w:id="61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Popis plnění a specifikace konkrétních hodnot SLA parametrů</w:t>
            </w:r>
          </w:p>
        </w:tc>
      </w:tr>
      <w:tr w:rsidR="008D340C" w:rsidRPr="00667C2F" w14:paraId="7BAABBD6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D01E739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6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63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Minimální přípustná dostupnost všech SW částí backoffice DPO</w:t>
            </w:r>
          </w:p>
        </w:tc>
        <w:tc>
          <w:tcPr>
            <w:tcW w:w="3533" w:type="pct"/>
          </w:tcPr>
          <w:p w14:paraId="7D1076CE" w14:textId="77777777" w:rsidR="008D340C" w:rsidRPr="00667C2F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6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65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Dispečink DPO je provozován v režimu 7/24 s celkovou garantovanou dostupností 99,9%.</w:t>
            </w:r>
          </w:p>
        </w:tc>
      </w:tr>
      <w:tr w:rsidR="008D340C" w:rsidRPr="00667C2F" w14:paraId="24F5035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5FF4FC72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6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</w:tcPr>
          <w:p w14:paraId="54859D6B" w14:textId="77777777" w:rsidR="008D340C" w:rsidRPr="00667C2F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6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68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Vyhodnocovacím obdobím je jeden kalendářní měsíc. Způsob výpočtu dostupnosti systému bude Poskytovatel dokladovat měsíčním reportem.</w:t>
            </w:r>
          </w:p>
        </w:tc>
      </w:tr>
      <w:tr w:rsidR="008D340C" w:rsidRPr="00667C2F" w14:paraId="4504B60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68CEE0D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6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</w:tcPr>
          <w:p w14:paraId="47954855" w14:textId="2B05C853" w:rsidR="008D340C" w:rsidRPr="00667C2F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7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71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Do celkové dostupnosti se nepočítají výpadky způsobené výhradně </w:t>
            </w:r>
            <w:r w:rsidR="009F4550"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72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Uživatelem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73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.</w:t>
            </w:r>
          </w:p>
        </w:tc>
      </w:tr>
      <w:tr w:rsidR="008D340C" w:rsidRPr="00667C2F" w14:paraId="37585DA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0C7F984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7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7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Minimální přípustná dostupnost Monitoringu</w:t>
            </w:r>
          </w:p>
        </w:tc>
        <w:tc>
          <w:tcPr>
            <w:tcW w:w="3533" w:type="pct"/>
          </w:tcPr>
          <w:p w14:paraId="72BC2806" w14:textId="77777777" w:rsidR="008D340C" w:rsidRPr="00667C2F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7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77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Dispečink DPO je provozován v režimu 7/24 s celkovou garantovanou dostupností 99,9%.</w:t>
            </w:r>
          </w:p>
        </w:tc>
      </w:tr>
      <w:tr w:rsidR="008D340C" w:rsidRPr="00667C2F" w14:paraId="3470164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540E741D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7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</w:tcPr>
          <w:p w14:paraId="49895433" w14:textId="77777777" w:rsidR="008D340C" w:rsidRPr="00667C2F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7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80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Vyhodnocovacím obdobím je jeden kalendářní měsíc.</w:t>
            </w:r>
          </w:p>
        </w:tc>
      </w:tr>
      <w:tr w:rsidR="008D340C" w:rsidRPr="00667C2F" w14:paraId="26FC0D60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4B143F6B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8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</w:tcPr>
          <w:p w14:paraId="62D1D598" w14:textId="67042F38" w:rsidR="008D340C" w:rsidRPr="00667C2F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8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83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Do celkové dostupnosti Monitoringu se nepočítají výpadky způsobené výhradně </w:t>
            </w:r>
            <w:r w:rsidR="009F4550"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84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Uživatelem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85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.</w:t>
            </w:r>
          </w:p>
        </w:tc>
      </w:tr>
      <w:tr w:rsidR="008D340C" w:rsidRPr="00667C2F" w14:paraId="73250EA9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2E99D798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8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8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Dostupnost dat</w:t>
            </w:r>
          </w:p>
        </w:tc>
        <w:tc>
          <w:tcPr>
            <w:tcW w:w="3533" w:type="pct"/>
          </w:tcPr>
          <w:p w14:paraId="5EF0B324" w14:textId="77777777" w:rsidR="008D340C" w:rsidRPr="00667C2F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8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89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Dispečink DPO musí umožnit obnovit data ze zálohy do 10 minut (RTO) (dodávané komponenty vozidla nesmí sloužit jako úložiště dat).</w:t>
            </w:r>
          </w:p>
          <w:p w14:paraId="53154C83" w14:textId="77777777" w:rsidR="008D340C" w:rsidRPr="00667C2F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9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91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Při výpadku Dispečinku DPO je možné přijít maximálně o 15 minut (RPO).</w:t>
            </w:r>
          </w:p>
        </w:tc>
      </w:tr>
      <w:tr w:rsidR="008D340C" w:rsidRPr="00667C2F" w14:paraId="69908D1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FB057C3" w14:textId="293D4E8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9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9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Pracovní doba </w:t>
            </w:r>
            <w:r w:rsidR="009F4550"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9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Uživatele</w:t>
            </w:r>
          </w:p>
        </w:tc>
        <w:tc>
          <w:tcPr>
            <w:tcW w:w="3533" w:type="pct"/>
          </w:tcPr>
          <w:p w14:paraId="5B23C31B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9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96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Standardní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97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: Pondělí – Neděle, 0:00 – 24:00, tj. v režimu 7x24.</w:t>
            </w:r>
          </w:p>
          <w:p w14:paraId="0600D8F9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98" w:author="Jaromir Sulc" w:date="2026-01-14T14:41:00Z" w16du:dateUtc="2026-01-14T13:41:00Z">
                  <w:rPr>
                    <w:b/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99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Mimořádná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00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: Mimořádnou pracovní dobou se rozumí jakékoli rozšíření standardní pracovní doby Poskytovatele, která je předem odsouhlasen oběma smluvními stranami.</w:t>
            </w:r>
          </w:p>
        </w:tc>
      </w:tr>
      <w:tr w:rsidR="008D340C" w:rsidRPr="00667C2F" w14:paraId="3C674D5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98193E1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0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102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Provozní doba podpory úrovně L3</w:t>
            </w:r>
          </w:p>
        </w:tc>
        <w:tc>
          <w:tcPr>
            <w:tcW w:w="3533" w:type="pct"/>
          </w:tcPr>
          <w:p w14:paraId="2B13077D" w14:textId="2714A23B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0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104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Standardní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05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: Pondělí – Pátek, </w:t>
            </w:r>
            <w:r w:rsidR="00D447D9"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06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6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07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:00 – 1</w:t>
            </w:r>
            <w:r w:rsidR="00D447D9"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08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8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09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:00 (včetně svátků připadajících na tyto dny), tj. v režimu 5x8.</w:t>
            </w:r>
          </w:p>
          <w:p w14:paraId="14131DB4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110" w:author="Jaromir Sulc" w:date="2026-01-14T14:41:00Z" w16du:dateUtc="2026-01-14T13:41:00Z">
                  <w:rPr>
                    <w:b/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111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Mimořádná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12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: Mimořádnou pracovní dobou se rozumí jakékoli rozšíření standardní pracovní doby Poskytovatele, která je předem odsouhlasen oběma smluvními stranami.</w:t>
            </w:r>
          </w:p>
        </w:tc>
      </w:tr>
      <w:tr w:rsidR="008D340C" w:rsidRPr="00667C2F" w14:paraId="7C8EC866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20E0ED7" w14:textId="320CC0F9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1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14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Schopnost přijetí hlášení s popisem požadavku nebo závady</w:t>
            </w:r>
          </w:p>
        </w:tc>
        <w:tc>
          <w:tcPr>
            <w:tcW w:w="3533" w:type="pct"/>
          </w:tcPr>
          <w:p w14:paraId="505C35F5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1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16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Nepřetržitě po dobu 24 hodin denně 7 dní v týdnu.</w:t>
            </w:r>
          </w:p>
        </w:tc>
      </w:tr>
    </w:tbl>
    <w:p w14:paraId="0CAAED70" w14:textId="617037DC" w:rsidR="008D340C" w:rsidRPr="00667C2F" w:rsidRDefault="008D340C" w:rsidP="00EF4F42">
      <w:pPr>
        <w:pStyle w:val="IJPlv3"/>
        <w:numPr>
          <w:ilvl w:val="2"/>
          <w:numId w:val="11"/>
        </w:numPr>
        <w:jc w:val="both"/>
        <w:rPr>
          <w:lang w:eastAsia="cs-CZ"/>
          <w:rPrChange w:id="117" w:author="Jaromir Sulc" w:date="2026-01-14T14:41:00Z" w16du:dateUtc="2026-01-14T13:41:00Z">
            <w:rPr>
              <w:rFonts w:ascii="Times New Roman" w:hAnsi="Times New Roman" w:cs="Times New Roman"/>
              <w:lang w:eastAsia="cs-CZ"/>
            </w:rPr>
          </w:rPrChange>
        </w:rPr>
      </w:pPr>
      <w:bookmarkStart w:id="118" w:name="_Toc11054722"/>
      <w:bookmarkStart w:id="119" w:name="_Toc175671737"/>
      <w:r w:rsidRPr="00667C2F">
        <w:rPr>
          <w:lang w:eastAsia="cs-CZ"/>
          <w:rPrChange w:id="120" w:author="Jaromir Sulc" w:date="2026-01-14T14:41:00Z" w16du:dateUtc="2026-01-14T13:41:00Z">
            <w:rPr>
              <w:rFonts w:ascii="Times New Roman" w:hAnsi="Times New Roman" w:cs="Times New Roman"/>
              <w:lang w:eastAsia="cs-CZ"/>
            </w:rPr>
          </w:rPrChange>
        </w:rPr>
        <w:lastRenderedPageBreak/>
        <w:t>Řešení incidentů</w:t>
      </w:r>
      <w:bookmarkEnd w:id="118"/>
      <w:bookmarkEnd w:id="119"/>
    </w:p>
    <w:tbl>
      <w:tblPr>
        <w:tblStyle w:val="Tabulkasmkou2"/>
        <w:tblW w:w="5000" w:type="pct"/>
        <w:tblLook w:val="0680" w:firstRow="0" w:lastRow="0" w:firstColumn="1" w:lastColumn="0" w:noHBand="1" w:noVBand="1"/>
      </w:tblPr>
      <w:tblGrid>
        <w:gridCol w:w="2662"/>
        <w:gridCol w:w="6410"/>
      </w:tblGrid>
      <w:tr w:rsidR="008D340C" w:rsidRPr="00667C2F" w14:paraId="6B31878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1463A93F" w14:textId="77777777" w:rsidR="008D340C" w:rsidRPr="00667C2F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2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2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Požadované plnění</w:t>
            </w:r>
          </w:p>
        </w:tc>
        <w:tc>
          <w:tcPr>
            <w:tcW w:w="3533" w:type="pct"/>
          </w:tcPr>
          <w:p w14:paraId="4E609B45" w14:textId="77777777" w:rsidR="008D340C" w:rsidRPr="00667C2F" w:rsidRDefault="008D340C" w:rsidP="00EF4F42">
            <w:pPr>
              <w:keepNext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123" w:author="Jaromir Sulc" w:date="2026-01-14T14:41:00Z" w16du:dateUtc="2026-01-14T13:41:00Z">
                  <w:rPr>
                    <w:b/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  <w:rPrChange w:id="124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Popis plnění a specifikace konkrétních hodnot SLA parametrů</w:t>
            </w:r>
          </w:p>
        </w:tc>
      </w:tr>
      <w:tr w:rsidR="008D340C" w:rsidRPr="00667C2F" w14:paraId="36B1EFD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629EBC3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2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2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Kategorizace incidentů</w:t>
            </w:r>
          </w:p>
        </w:tc>
        <w:tc>
          <w:tcPr>
            <w:tcW w:w="3533" w:type="pct"/>
          </w:tcPr>
          <w:p w14:paraId="714672E0" w14:textId="118E18FF" w:rsidR="008D340C" w:rsidRPr="00667C2F" w:rsidRDefault="008D340C" w:rsidP="00362F6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2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128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 xml:space="preserve">Kategorie A: 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29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incidenty kategorie A jsou považovány kritické chyby, kterými se rozumí zejména havárie, poruchy, chyby, vady vedoucí k přerušení provozu nebo jeho kritickému omezení a znemožňující používání a využívání Dispečinku DPO</w:t>
            </w:r>
            <w:r w:rsidR="00362F60"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30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, 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31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 Palubních počítačů (ovládání vozidla)</w:t>
            </w:r>
            <w:r w:rsidR="00362F60"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32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 a HelpDesku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33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.</w:t>
            </w:r>
          </w:p>
        </w:tc>
      </w:tr>
      <w:tr w:rsidR="008D340C" w:rsidRPr="00667C2F" w14:paraId="15EE697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349E2E4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3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</w:tcPr>
          <w:p w14:paraId="249226FC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135" w:author="Jaromir Sulc" w:date="2026-01-14T14:41:00Z" w16du:dateUtc="2026-01-14T13:41:00Z">
                  <w:rPr>
                    <w:b/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136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 xml:space="preserve">Kategorie B: 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37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incidenty kategorie B jsou považovány hlavní chyby, kterými se rozumí poruchy, chyby, vady, které způsobují provozní problémy, ale neznemožňují používání a využívání Dispečinku DPO a Palubních počítačů (ovládání vozidla) k účelu, k němuž je určen, a lze je dočasně řešit organizačními nebo technickými opatřeními.</w:t>
            </w:r>
          </w:p>
        </w:tc>
      </w:tr>
      <w:tr w:rsidR="008D340C" w:rsidRPr="00667C2F" w14:paraId="58938756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764FC9FF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3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</w:tcPr>
          <w:p w14:paraId="6E053372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3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140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 xml:space="preserve">Kategorie C: 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41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incidenty kategorie C jsou považovány vedlejší chyby, kterými se rozumí méně závažné poruchy, chyby, vady nebo diference Dispečinku DPO a Palubních počítačů (ovládání vozidla), které nemají vliv na používání a využívání Dispečinku DPO k účelu, k němuž je určen.</w:t>
            </w:r>
          </w:p>
        </w:tc>
      </w:tr>
      <w:tr w:rsidR="008D340C" w:rsidRPr="00667C2F" w14:paraId="27422AFE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2EBBCFE0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4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4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Response time</w:t>
            </w:r>
          </w:p>
        </w:tc>
        <w:tc>
          <w:tcPr>
            <w:tcW w:w="3533" w:type="pct"/>
          </w:tcPr>
          <w:p w14:paraId="762291D9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4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4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Incident </w:t>
            </w:r>
            <w:r w:rsidRPr="00667C2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rPrChange w:id="146" w:author="Jaromir Sulc" w:date="2026-01-14T14:41:00Z" w16du:dateUtc="2026-01-14T13:41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 xml:space="preserve">Kategorie A: </w:t>
            </w: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4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1 hodin</w:t>
            </w:r>
          </w:p>
        </w:tc>
      </w:tr>
      <w:tr w:rsidR="008D340C" w:rsidRPr="00667C2F" w14:paraId="333B349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3078212D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4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</w:tcPr>
          <w:p w14:paraId="0B9D7918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4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5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Incident </w:t>
            </w:r>
            <w:r w:rsidRPr="00667C2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rPrChange w:id="151" w:author="Jaromir Sulc" w:date="2026-01-14T14:41:00Z" w16du:dateUtc="2026-01-14T13:41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Kategorie B:</w:t>
            </w: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5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 2 hodin</w:t>
            </w:r>
          </w:p>
        </w:tc>
      </w:tr>
      <w:tr w:rsidR="008D340C" w:rsidRPr="00667C2F" w14:paraId="0B65EF84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015E0291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5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</w:tcPr>
          <w:p w14:paraId="0E952981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5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5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Incident </w:t>
            </w:r>
            <w:r w:rsidRPr="00667C2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rPrChange w:id="156" w:author="Jaromir Sulc" w:date="2026-01-14T14:41:00Z" w16du:dateUtc="2026-01-14T13:41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Kategorie C:</w:t>
            </w: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5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 24 hodin</w:t>
            </w:r>
          </w:p>
        </w:tc>
      </w:tr>
      <w:tr w:rsidR="008D340C" w:rsidRPr="00667C2F" w14:paraId="62296A5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0A25C07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5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5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Fix time</w:t>
            </w:r>
          </w:p>
        </w:tc>
        <w:tc>
          <w:tcPr>
            <w:tcW w:w="3533" w:type="pct"/>
          </w:tcPr>
          <w:p w14:paraId="4FB15C29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6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6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Incident </w:t>
            </w:r>
            <w:r w:rsidRPr="00667C2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rPrChange w:id="162" w:author="Jaromir Sulc" w:date="2026-01-14T14:41:00Z" w16du:dateUtc="2026-01-14T13:41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Kategorie A:</w:t>
            </w: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6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 2 hodin</w:t>
            </w:r>
          </w:p>
        </w:tc>
      </w:tr>
      <w:tr w:rsidR="008D340C" w:rsidRPr="00667C2F" w14:paraId="54D5A04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9E2209D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6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</w:tcPr>
          <w:p w14:paraId="230A1508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6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6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Incident </w:t>
            </w:r>
            <w:r w:rsidRPr="00667C2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rPrChange w:id="167" w:author="Jaromir Sulc" w:date="2026-01-14T14:41:00Z" w16du:dateUtc="2026-01-14T13:41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Kategorie B:</w:t>
            </w: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6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 3 hodin</w:t>
            </w:r>
          </w:p>
        </w:tc>
      </w:tr>
      <w:tr w:rsidR="008D340C" w:rsidRPr="00667C2F" w14:paraId="44DB73D5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2271E157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6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</w:tcPr>
          <w:p w14:paraId="05DE8686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7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171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Incident </w:t>
            </w: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  <w:rPrChange w:id="172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Kategorie C: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173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 10 pracovní dní </w:t>
            </w:r>
          </w:p>
        </w:tc>
      </w:tr>
      <w:tr w:rsidR="008D340C" w:rsidRPr="00667C2F" w14:paraId="7F80141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31F79237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7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7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Počítání lhůt</w:t>
            </w:r>
          </w:p>
        </w:tc>
        <w:tc>
          <w:tcPr>
            <w:tcW w:w="3533" w:type="pct"/>
          </w:tcPr>
          <w:p w14:paraId="01B107AC" w14:textId="77777777" w:rsidR="008D340C" w:rsidRPr="00667C2F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7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77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Lhůty se počítají v rámci </w:t>
            </w: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178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provozní doby podpory úrovně L3.</w:t>
            </w:r>
          </w:p>
        </w:tc>
      </w:tr>
      <w:tr w:rsidR="008D340C" w:rsidRPr="00667C2F" w14:paraId="13FC259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F8FC8EA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7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8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Termín předání aktualizované dokumentace</w:t>
            </w:r>
          </w:p>
        </w:tc>
        <w:tc>
          <w:tcPr>
            <w:tcW w:w="3533" w:type="pct"/>
          </w:tcPr>
          <w:p w14:paraId="7A1BB503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8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82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Aktualizovanou dokumentací se v této souvislosti rozumí úprava veškeré dokumentace, která byla ovlivněna vyřešenými incidenty za daný měsíc tj.: technickou/programátorskou dokumentaci (včetně okomentovaného programového kódu), provozní dokumentaci a uživatelskou dokumentaci.</w:t>
            </w:r>
          </w:p>
        </w:tc>
      </w:tr>
      <w:tr w:rsidR="008D340C" w:rsidRPr="00667C2F" w14:paraId="489EDB3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4B3B8C57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8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</w:tcPr>
          <w:p w14:paraId="4683C810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8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185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Nejpozději do 10 pracovních dní po odstranění vady.</w:t>
            </w:r>
          </w:p>
        </w:tc>
      </w:tr>
    </w:tbl>
    <w:p w14:paraId="114C98D0" w14:textId="77777777" w:rsidR="008D340C" w:rsidRPr="00667C2F" w:rsidRDefault="008D340C" w:rsidP="00EF4F42">
      <w:pPr>
        <w:pStyle w:val="IJPlv3"/>
        <w:numPr>
          <w:ilvl w:val="2"/>
          <w:numId w:val="11"/>
        </w:numPr>
        <w:jc w:val="both"/>
        <w:rPr>
          <w:rPrChange w:id="186" w:author="Jaromir Sulc" w:date="2026-01-14T14:41:00Z" w16du:dateUtc="2026-01-14T13:41:00Z">
            <w:rPr>
              <w:rFonts w:ascii="Times New Roman" w:hAnsi="Times New Roman" w:cs="Times New Roman"/>
            </w:rPr>
          </w:rPrChange>
        </w:rPr>
      </w:pPr>
      <w:bookmarkStart w:id="187" w:name="_Toc11054723"/>
      <w:bookmarkStart w:id="188" w:name="_Toc175671738"/>
      <w:r w:rsidRPr="00667C2F">
        <w:rPr>
          <w:rPrChange w:id="189" w:author="Jaromir Sulc" w:date="2026-01-14T14:41:00Z" w16du:dateUtc="2026-01-14T13:41:00Z">
            <w:rPr>
              <w:rFonts w:ascii="Times New Roman" w:hAnsi="Times New Roman" w:cs="Times New Roman"/>
            </w:rPr>
          </w:rPrChange>
        </w:rPr>
        <w:t>Řešení uživatelských požadavků</w:t>
      </w:r>
      <w:bookmarkEnd w:id="187"/>
      <w:bookmarkEnd w:id="188"/>
    </w:p>
    <w:tbl>
      <w:tblPr>
        <w:tblStyle w:val="Tabulkasmkou2"/>
        <w:tblW w:w="5000" w:type="pct"/>
        <w:tblLook w:val="0680" w:firstRow="0" w:lastRow="0" w:firstColumn="1" w:lastColumn="0" w:noHBand="1" w:noVBand="1"/>
      </w:tblPr>
      <w:tblGrid>
        <w:gridCol w:w="2661"/>
        <w:gridCol w:w="376"/>
        <w:gridCol w:w="2609"/>
        <w:gridCol w:w="3426"/>
      </w:tblGrid>
      <w:tr w:rsidR="008D340C" w:rsidRPr="00667C2F" w14:paraId="7D57F7C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428F1025" w14:textId="77777777" w:rsidR="008D340C" w:rsidRPr="00667C2F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9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9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Požadované plnění</w:t>
            </w:r>
          </w:p>
        </w:tc>
        <w:tc>
          <w:tcPr>
            <w:tcW w:w="3533" w:type="pct"/>
            <w:gridSpan w:val="3"/>
          </w:tcPr>
          <w:p w14:paraId="056B3835" w14:textId="77777777" w:rsidR="008D340C" w:rsidRPr="00667C2F" w:rsidRDefault="008D340C" w:rsidP="00EF4F42">
            <w:pPr>
              <w:keepNext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192" w:author="Jaromir Sulc" w:date="2026-01-14T14:41:00Z" w16du:dateUtc="2026-01-14T13:41:00Z">
                  <w:rPr>
                    <w:b/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  <w:rPrChange w:id="193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Popis plnění a specifikace konkrétních hodnot SLA parametrů</w:t>
            </w:r>
          </w:p>
        </w:tc>
      </w:tr>
      <w:tr w:rsidR="008D340C" w:rsidRPr="00667C2F" w14:paraId="3ECB95DF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32C9AC24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9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19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Kategorizace uživatelských požadavků</w:t>
            </w:r>
          </w:p>
        </w:tc>
        <w:tc>
          <w:tcPr>
            <w:tcW w:w="3533" w:type="pct"/>
            <w:gridSpan w:val="3"/>
          </w:tcPr>
          <w:p w14:paraId="7DDDBDE9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9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197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 xml:space="preserve">Kategorie A: 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98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uživatelské požadavky kategorie A jsou považovány nenáročné požadavky zahrnující především správu uživatelů, změny oprávnění a změny konfiguračních parametrů v administraci systému.</w:t>
            </w:r>
          </w:p>
        </w:tc>
      </w:tr>
      <w:tr w:rsidR="008D340C" w:rsidRPr="00667C2F" w14:paraId="591CF01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23415A2A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19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  <w:gridSpan w:val="3"/>
          </w:tcPr>
          <w:p w14:paraId="1D2CC20B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200" w:author="Jaromir Sulc" w:date="2026-01-14T14:41:00Z" w16du:dateUtc="2026-01-14T13:41:00Z">
                  <w:rPr>
                    <w:b/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201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 xml:space="preserve">Kategorie B: 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02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uživatelské požadavky kategorie B jsou považovány především požadavky a dotazy k užívání a fungování systému, změny dat, řešení problémových stavů v datech vzniklých činností uživatelů, metodickou pomoc.</w:t>
            </w:r>
          </w:p>
        </w:tc>
      </w:tr>
      <w:tr w:rsidR="008D340C" w:rsidRPr="00667C2F" w14:paraId="7D8E926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4633A93A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0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  <w:gridSpan w:val="3"/>
          </w:tcPr>
          <w:p w14:paraId="46EFEE1C" w14:textId="10EE3551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0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205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 xml:space="preserve">Kategorie C: 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06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uživatelské požadavky kategorie C jsou považovány náročné požadavky zahrnující především konzultaci otázek spojených s užíváním systém</w:t>
            </w:r>
            <w:r w:rsidR="000670FE"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07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u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08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, integrací systému na jiné informační systémy, podpora při vytváření plánů obnovy, provádění testů obnovy a dostupnosti systému.</w:t>
            </w:r>
          </w:p>
        </w:tc>
      </w:tr>
      <w:tr w:rsidR="008D340C" w:rsidRPr="00667C2F" w14:paraId="3E4C99F0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1940270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0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21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Response time</w:t>
            </w:r>
          </w:p>
        </w:tc>
        <w:tc>
          <w:tcPr>
            <w:tcW w:w="3533" w:type="pct"/>
            <w:gridSpan w:val="3"/>
          </w:tcPr>
          <w:p w14:paraId="062E6E5D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1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12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Uživatelský požadavek </w:t>
            </w: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  <w:rPrChange w:id="213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 xml:space="preserve">Kategorie A: 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14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1 hodin</w:t>
            </w:r>
          </w:p>
        </w:tc>
      </w:tr>
      <w:tr w:rsidR="008D340C" w:rsidRPr="00667C2F" w14:paraId="795063B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1BBA4FDA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1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  <w:gridSpan w:val="3"/>
          </w:tcPr>
          <w:p w14:paraId="5596127F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1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17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Uživatelský požadavek </w:t>
            </w: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  <w:rPrChange w:id="218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Kategorie B: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19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 2 hodin</w:t>
            </w:r>
          </w:p>
        </w:tc>
      </w:tr>
      <w:tr w:rsidR="008D340C" w:rsidRPr="00667C2F" w14:paraId="555E312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1C0EF5B8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2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  <w:gridSpan w:val="3"/>
          </w:tcPr>
          <w:p w14:paraId="04F56632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2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22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Uživatelský požadavek </w:t>
            </w: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  <w:rPrChange w:id="223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Kategorie C: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24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 24 hodin</w:t>
            </w:r>
          </w:p>
        </w:tc>
      </w:tr>
      <w:tr w:rsidR="008D340C" w:rsidRPr="00667C2F" w14:paraId="4A6022A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19918136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2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22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Fix time</w:t>
            </w:r>
          </w:p>
        </w:tc>
        <w:tc>
          <w:tcPr>
            <w:tcW w:w="3533" w:type="pct"/>
            <w:gridSpan w:val="3"/>
          </w:tcPr>
          <w:p w14:paraId="7E16C3BD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2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28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Uživatelský požadavek </w:t>
            </w: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  <w:rPrChange w:id="229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Kategorie A: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30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 8 hodin</w:t>
            </w:r>
          </w:p>
        </w:tc>
      </w:tr>
      <w:tr w:rsidR="008D340C" w:rsidRPr="00667C2F" w14:paraId="79920B5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51EE172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3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  <w:gridSpan w:val="3"/>
          </w:tcPr>
          <w:p w14:paraId="6CBBBEC2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3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33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Uživatelský požadavek </w:t>
            </w: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  <w:rPrChange w:id="234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Kategorie B: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35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 16 hodin</w:t>
            </w:r>
          </w:p>
        </w:tc>
      </w:tr>
      <w:tr w:rsidR="008D340C" w:rsidRPr="00667C2F" w14:paraId="7BF32CB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72C9F3FA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3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  <w:gridSpan w:val="3"/>
          </w:tcPr>
          <w:p w14:paraId="48A1A2E6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3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38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Uživatelský požadavek </w:t>
            </w: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  <w:rPrChange w:id="239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Kategorie C:</w:t>
            </w: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40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 10 pracovní dní </w:t>
            </w:r>
          </w:p>
        </w:tc>
      </w:tr>
      <w:tr w:rsidR="008D340C" w:rsidRPr="00667C2F" w14:paraId="7770A03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3B085109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4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24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Počítání lhůt</w:t>
            </w:r>
          </w:p>
        </w:tc>
        <w:tc>
          <w:tcPr>
            <w:tcW w:w="3533" w:type="pct"/>
            <w:gridSpan w:val="3"/>
          </w:tcPr>
          <w:p w14:paraId="4919A235" w14:textId="77777777" w:rsidR="008D340C" w:rsidRPr="00667C2F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4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44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Lhůty se počítají v rámci </w:t>
            </w:r>
            <w:r w:rsidRPr="003B658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245" w:author="Radek Miclík" w:date="2026-01-14T17:30:00Z" w16du:dateUtc="2026-01-14T16:30:00Z">
                  <w:rPr>
                    <w:b/>
                    <w:color w:val="000000" w:themeColor="text1"/>
                    <w:sz w:val="22"/>
                    <w:szCs w:val="22"/>
                  </w:rPr>
                </w:rPrChange>
              </w:rPr>
              <w:t>provozní doby podpory úrovně L3.</w:t>
            </w:r>
          </w:p>
        </w:tc>
      </w:tr>
      <w:tr w:rsidR="008D340C" w:rsidRPr="00667C2F" w14:paraId="08C5B7C3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36BF83CC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4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24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Termín předání aktualizované dokumentace</w:t>
            </w:r>
          </w:p>
        </w:tc>
        <w:tc>
          <w:tcPr>
            <w:tcW w:w="3533" w:type="pct"/>
            <w:gridSpan w:val="3"/>
          </w:tcPr>
          <w:p w14:paraId="6C3001E6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4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49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Aktualizovanou dokumentací se v této souvislosti rozumí úprava veškeré dokumentace, která byla ovlivněna vyřešenými uživatelskými požadavky za daný měsíc tj.: technickou/programátorskou dokumentaci (včetně okomentovaného programového kódu), provozní dokumentaci a uživatelskou dokumentaci.</w:t>
            </w:r>
          </w:p>
        </w:tc>
      </w:tr>
      <w:tr w:rsidR="008D340C" w:rsidRPr="00667C2F" w14:paraId="07CAB4E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24277A33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5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3533" w:type="pct"/>
            <w:gridSpan w:val="3"/>
          </w:tcPr>
          <w:p w14:paraId="1987BF83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5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52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Nejpozději do 10 pracovních dní po vyřešení uživatelského požadavku.</w:t>
            </w:r>
          </w:p>
        </w:tc>
      </w:tr>
      <w:tr w:rsidR="008D340C" w:rsidRPr="00667C2F" w14:paraId="19201615" w14:textId="77777777" w:rsidTr="008525F2">
        <w:tblPrEx>
          <w:tblLook w:val="06A0" w:firstRow="1" w:lastRow="0" w:firstColumn="1" w:lastColumn="0" w:noHBand="1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pct"/>
            <w:gridSpan w:val="2"/>
          </w:tcPr>
          <w:p w14:paraId="068B7B48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5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5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pl-PL"/>
                  </w:rPr>
                </w:rPrChange>
              </w:rPr>
              <w:t>Výkonnost systému (max. doba odezvy na aktivitu uživatele)</w:t>
            </w:r>
          </w:p>
        </w:tc>
        <w:tc>
          <w:tcPr>
            <w:tcW w:w="1438" w:type="pct"/>
          </w:tcPr>
          <w:p w14:paraId="30053FD1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5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25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1.000 Kč</w:t>
            </w:r>
          </w:p>
        </w:tc>
        <w:tc>
          <w:tcPr>
            <w:tcW w:w="1888" w:type="pct"/>
          </w:tcPr>
          <w:p w14:paraId="546DF36A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5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25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každý případ</w:t>
            </w:r>
          </w:p>
        </w:tc>
      </w:tr>
    </w:tbl>
    <w:p w14:paraId="7EFBDEAB" w14:textId="47D02844" w:rsidR="008D340C" w:rsidRPr="00667C2F" w:rsidRDefault="008D340C" w:rsidP="00EF4F4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rPrChange w:id="259" w:author="Jaromir Sulc" w:date="2026-01-14T14:41:00Z" w16du:dateUtc="2026-01-14T13:41:00Z">
            <w:rPr>
              <w:color w:val="000000" w:themeColor="text1"/>
              <w:sz w:val="22"/>
              <w:szCs w:val="22"/>
            </w:rPr>
          </w:rPrChange>
        </w:rPr>
      </w:pPr>
      <w:r w:rsidRPr="00667C2F">
        <w:rPr>
          <w:rFonts w:asciiTheme="minorHAnsi" w:hAnsiTheme="minorHAnsi" w:cstheme="minorHAnsi"/>
          <w:color w:val="000000" w:themeColor="text1"/>
          <w:sz w:val="22"/>
          <w:szCs w:val="22"/>
          <w:rPrChange w:id="260" w:author="Jaromir Sulc" w:date="2026-01-14T14:41:00Z" w16du:dateUtc="2026-01-14T13:41:00Z">
            <w:rPr>
              <w:color w:val="000000" w:themeColor="text1"/>
              <w:sz w:val="22"/>
              <w:szCs w:val="22"/>
            </w:rPr>
          </w:rPrChange>
        </w:rPr>
        <w:t>*) u procentuálních hodnot je míněno dané procento z ceny stanovené za provoz Služby ve Vyhodnocovacím období</w:t>
      </w:r>
    </w:p>
    <w:p w14:paraId="17A581C3" w14:textId="77777777" w:rsidR="008B04CF" w:rsidRPr="00667C2F" w:rsidRDefault="008B04CF" w:rsidP="00EF4F42">
      <w:pPr>
        <w:jc w:val="both"/>
        <w:rPr>
          <w:rFonts w:asciiTheme="minorHAnsi" w:hAnsiTheme="minorHAnsi" w:cstheme="minorHAnsi"/>
          <w:color w:val="000000" w:themeColor="text1"/>
          <w:rPrChange w:id="261" w:author="Jaromir Sulc" w:date="2026-01-14T14:41:00Z" w16du:dateUtc="2026-01-14T13:41:00Z">
            <w:rPr>
              <w:color w:val="000000" w:themeColor="text1"/>
            </w:rPr>
          </w:rPrChange>
        </w:rPr>
      </w:pPr>
    </w:p>
    <w:p w14:paraId="1F9A4B6C" w14:textId="77777777" w:rsidR="008D340C" w:rsidRPr="00667C2F" w:rsidRDefault="008D340C" w:rsidP="00EF4F42">
      <w:pPr>
        <w:pStyle w:val="IJPlv3"/>
        <w:numPr>
          <w:ilvl w:val="2"/>
          <w:numId w:val="11"/>
        </w:numPr>
        <w:jc w:val="both"/>
        <w:rPr>
          <w:rPrChange w:id="262" w:author="Jaromir Sulc" w:date="2026-01-14T14:41:00Z" w16du:dateUtc="2026-01-14T13:41:00Z">
            <w:rPr>
              <w:rFonts w:ascii="Times New Roman" w:hAnsi="Times New Roman" w:cs="Times New Roman"/>
            </w:rPr>
          </w:rPrChange>
        </w:rPr>
      </w:pPr>
      <w:bookmarkStart w:id="263" w:name="_Toc11054724"/>
      <w:bookmarkStart w:id="264" w:name="_Toc175671739"/>
      <w:r w:rsidRPr="00667C2F">
        <w:rPr>
          <w:rPrChange w:id="265" w:author="Jaromir Sulc" w:date="2026-01-14T14:41:00Z" w16du:dateUtc="2026-01-14T13:41:00Z">
            <w:rPr>
              <w:rFonts w:ascii="Times New Roman" w:hAnsi="Times New Roman" w:cs="Times New Roman"/>
            </w:rPr>
          </w:rPrChange>
        </w:rPr>
        <w:t>Řešení rozvojových požadavků</w:t>
      </w:r>
      <w:bookmarkEnd w:id="263"/>
      <w:bookmarkEnd w:id="264"/>
    </w:p>
    <w:tbl>
      <w:tblPr>
        <w:tblStyle w:val="Tabulkasmkou2"/>
        <w:tblW w:w="5000" w:type="pct"/>
        <w:tblLook w:val="06A0" w:firstRow="1" w:lastRow="0" w:firstColumn="1" w:lastColumn="0" w:noHBand="1" w:noVBand="1"/>
      </w:tblPr>
      <w:tblGrid>
        <w:gridCol w:w="2678"/>
        <w:gridCol w:w="3444"/>
        <w:gridCol w:w="2950"/>
      </w:tblGrid>
      <w:tr w:rsidR="008D340C" w:rsidRPr="00667C2F" w14:paraId="017E6293" w14:textId="77777777" w:rsidTr="008525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7D4C271A" w14:textId="77777777" w:rsidR="008D340C" w:rsidRPr="00667C2F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6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26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Požadované plnění</w:t>
            </w:r>
          </w:p>
        </w:tc>
        <w:tc>
          <w:tcPr>
            <w:tcW w:w="1898" w:type="pct"/>
          </w:tcPr>
          <w:p w14:paraId="6D850B7A" w14:textId="77777777" w:rsidR="008D340C" w:rsidRPr="00667C2F" w:rsidRDefault="008D340C" w:rsidP="00EF4F42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cs-CZ"/>
                <w:rPrChange w:id="268" w:author="Jaromir Sulc" w:date="2026-01-14T14:41:00Z" w16du:dateUtc="2026-01-14T13:41:00Z">
                  <w:rPr>
                    <w:b w:val="0"/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26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Požadovaná doba plnění</w:t>
            </w:r>
          </w:p>
        </w:tc>
        <w:tc>
          <w:tcPr>
            <w:tcW w:w="1626" w:type="pct"/>
          </w:tcPr>
          <w:p w14:paraId="24162B0D" w14:textId="77777777" w:rsidR="008D340C" w:rsidRPr="00667C2F" w:rsidRDefault="008D340C" w:rsidP="00EF4F42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cs-CZ"/>
                <w:rPrChange w:id="270" w:author="Jaromir Sulc" w:date="2026-01-14T14:41:00Z" w16du:dateUtc="2026-01-14T13:41:00Z">
                  <w:rPr>
                    <w:b w:val="0"/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71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Výše sankce v Kč bez DPH</w:t>
            </w:r>
          </w:p>
        </w:tc>
      </w:tr>
      <w:tr w:rsidR="008D340C" w:rsidRPr="00667C2F" w14:paraId="5623E73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68985480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7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27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Response time</w:t>
            </w:r>
          </w:p>
        </w:tc>
        <w:tc>
          <w:tcPr>
            <w:tcW w:w="1898" w:type="pct"/>
          </w:tcPr>
          <w:p w14:paraId="36EEAE0F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7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75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2 pracovní dny následující po dni předání „Zadání změnového požadavku“</w:t>
            </w:r>
          </w:p>
        </w:tc>
        <w:tc>
          <w:tcPr>
            <w:tcW w:w="1626" w:type="pct"/>
          </w:tcPr>
          <w:p w14:paraId="7D98488B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7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77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1 000 Kč za každý započatý pracovní den nad stanovenou hodnotu parametru</w:t>
            </w:r>
          </w:p>
        </w:tc>
      </w:tr>
      <w:tr w:rsidR="008D340C" w:rsidRPr="00667C2F" w14:paraId="37F02F0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3A6935D1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7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27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lastRenderedPageBreak/>
              <w:t>Předání Analýzy změnového požadavku</w:t>
            </w:r>
          </w:p>
        </w:tc>
        <w:tc>
          <w:tcPr>
            <w:tcW w:w="1898" w:type="pct"/>
          </w:tcPr>
          <w:p w14:paraId="714265CB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8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81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15 pracovních dní následujících po dni předání „Zadání změnového požadavku“</w:t>
            </w:r>
          </w:p>
        </w:tc>
        <w:tc>
          <w:tcPr>
            <w:tcW w:w="1626" w:type="pct"/>
          </w:tcPr>
          <w:p w14:paraId="1B4818E8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8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83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1 000 Kč za každý započatý pracovní den nad stanovenou hodnotu parametru</w:t>
            </w:r>
          </w:p>
        </w:tc>
      </w:tr>
      <w:tr w:rsidR="008D340C" w:rsidRPr="00667C2F" w14:paraId="3599F064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14483872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8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28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Předání zpracované dokumentace </w:t>
            </w:r>
          </w:p>
        </w:tc>
        <w:tc>
          <w:tcPr>
            <w:tcW w:w="1898" w:type="pct"/>
          </w:tcPr>
          <w:p w14:paraId="31AA234A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8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87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15 pracovních dní následujících po dni nasazení řešení do produkce</w:t>
            </w:r>
          </w:p>
        </w:tc>
        <w:tc>
          <w:tcPr>
            <w:tcW w:w="1626" w:type="pct"/>
          </w:tcPr>
          <w:p w14:paraId="6718985C" w14:textId="37E4BC94" w:rsidR="008D340C" w:rsidRPr="00667C2F" w:rsidRDefault="000670FE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8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89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3 </w:t>
            </w:r>
            <w:r w:rsidR="008D340C"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90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000 Kč za každý započatý pracovní den nad stanovenou hodnotu parametru</w:t>
            </w:r>
          </w:p>
        </w:tc>
      </w:tr>
      <w:tr w:rsidR="000670FE" w:rsidRPr="00667C2F" w14:paraId="2D5F5384" w14:textId="77777777" w:rsidTr="000670FE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7E1FDA08" w14:textId="329C14C4" w:rsidR="000670FE" w:rsidRPr="00667C2F" w:rsidRDefault="000670FE" w:rsidP="00FA6BAC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9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bookmarkStart w:id="292" w:name="_Toc11054725"/>
            <w:bookmarkStart w:id="293" w:name="_Toc175671740"/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9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pl-PL"/>
                  </w:rPr>
                </w:rPrChange>
              </w:rPr>
              <w:t xml:space="preserve">Dodání požadované úpravy </w:t>
            </w:r>
            <w:r w:rsidR="00FA6BAC"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9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pl-PL"/>
                  </w:rPr>
                </w:rPrChange>
              </w:rPr>
              <w:t>do produkce</w:t>
            </w: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29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pl-PL"/>
                  </w:rPr>
                </w:rPrChange>
              </w:rPr>
              <w:t xml:space="preserve"> </w:t>
            </w:r>
          </w:p>
        </w:tc>
        <w:tc>
          <w:tcPr>
            <w:tcW w:w="1898" w:type="pct"/>
          </w:tcPr>
          <w:p w14:paraId="26FC535A" w14:textId="0194B4A0" w:rsidR="000670FE" w:rsidRPr="00667C2F" w:rsidRDefault="000670FE" w:rsidP="000670F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9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98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60 pracovních dní (pokud nebude dohodnuto jinak) následujících po dni schválení řešení </w:t>
            </w:r>
          </w:p>
        </w:tc>
        <w:tc>
          <w:tcPr>
            <w:tcW w:w="1626" w:type="pct"/>
          </w:tcPr>
          <w:p w14:paraId="391673A5" w14:textId="3CDBD435" w:rsidR="000670FE" w:rsidRPr="00667C2F" w:rsidRDefault="000670FE" w:rsidP="0044788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29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00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5 000 Kč za každý započatý pracovní den nad stanovenou hodnotu parametru</w:t>
            </w:r>
          </w:p>
        </w:tc>
      </w:tr>
    </w:tbl>
    <w:p w14:paraId="5E9A6C86" w14:textId="77777777" w:rsidR="008B04CF" w:rsidRPr="00667C2F" w:rsidRDefault="008B04CF" w:rsidP="00EF4F42">
      <w:pPr>
        <w:pStyle w:val="IJPlv2"/>
        <w:numPr>
          <w:ilvl w:val="0"/>
          <w:numId w:val="0"/>
        </w:numPr>
        <w:ind w:left="360"/>
        <w:jc w:val="both"/>
        <w:rPr>
          <w:color w:val="000000" w:themeColor="text1"/>
          <w:lang w:eastAsia="cs-CZ"/>
          <w:rPrChange w:id="301" w:author="Jaromir Sulc" w:date="2026-01-14T14:41:00Z" w16du:dateUtc="2026-01-14T13:41:00Z">
            <w:rPr>
              <w:rFonts w:ascii="Times New Roman" w:hAnsi="Times New Roman" w:cs="Times New Roman"/>
              <w:color w:val="000000" w:themeColor="text1"/>
              <w:lang w:eastAsia="cs-CZ"/>
            </w:rPr>
          </w:rPrChange>
        </w:rPr>
      </w:pPr>
    </w:p>
    <w:p w14:paraId="6DA8068A" w14:textId="10B082E6" w:rsidR="008D340C" w:rsidRPr="00667C2F" w:rsidRDefault="008B04CF" w:rsidP="00EF4F42">
      <w:pPr>
        <w:pStyle w:val="IJPlv2"/>
        <w:numPr>
          <w:ilvl w:val="1"/>
          <w:numId w:val="11"/>
        </w:numPr>
        <w:jc w:val="both"/>
        <w:rPr>
          <w:color w:val="000000" w:themeColor="text1"/>
          <w:lang w:eastAsia="cs-CZ"/>
          <w:rPrChange w:id="302" w:author="Jaromir Sulc" w:date="2026-01-14T14:41:00Z" w16du:dateUtc="2026-01-14T13:41:00Z">
            <w:rPr>
              <w:rFonts w:ascii="Times New Roman" w:hAnsi="Times New Roman" w:cs="Times New Roman"/>
              <w:color w:val="000000" w:themeColor="text1"/>
              <w:lang w:eastAsia="cs-CZ"/>
            </w:rPr>
          </w:rPrChange>
        </w:rPr>
      </w:pPr>
      <w:r w:rsidRPr="00667C2F">
        <w:rPr>
          <w:color w:val="000000" w:themeColor="text1"/>
          <w:lang w:eastAsia="cs-CZ"/>
          <w:rPrChange w:id="303" w:author="Jaromir Sulc" w:date="2026-01-14T14:41:00Z" w16du:dateUtc="2026-01-14T13:41:00Z">
            <w:rPr>
              <w:rFonts w:ascii="Times New Roman" w:hAnsi="Times New Roman" w:cs="Times New Roman"/>
              <w:color w:val="000000" w:themeColor="text1"/>
              <w:lang w:eastAsia="cs-CZ"/>
            </w:rPr>
          </w:rPrChange>
        </w:rPr>
        <w:t xml:space="preserve"> </w:t>
      </w:r>
      <w:r w:rsidR="008D340C" w:rsidRPr="00667C2F">
        <w:rPr>
          <w:color w:val="000000" w:themeColor="text1"/>
          <w:lang w:eastAsia="cs-CZ"/>
          <w:rPrChange w:id="304" w:author="Jaromir Sulc" w:date="2026-01-14T14:41:00Z" w16du:dateUtc="2026-01-14T13:41:00Z">
            <w:rPr>
              <w:rFonts w:ascii="Times New Roman" w:hAnsi="Times New Roman" w:cs="Times New Roman"/>
              <w:color w:val="000000" w:themeColor="text1"/>
              <w:lang w:eastAsia="cs-CZ"/>
            </w:rPr>
          </w:rPrChange>
        </w:rPr>
        <w:t>Sankce za nedodržení SLA</w:t>
      </w:r>
      <w:bookmarkEnd w:id="292"/>
      <w:bookmarkEnd w:id="293"/>
    </w:p>
    <w:tbl>
      <w:tblPr>
        <w:tblStyle w:val="Tabulkasmkou2"/>
        <w:tblW w:w="0" w:type="auto"/>
        <w:tblLook w:val="06A0" w:firstRow="1" w:lastRow="0" w:firstColumn="1" w:lastColumn="0" w:noHBand="1" w:noVBand="1"/>
      </w:tblPr>
      <w:tblGrid>
        <w:gridCol w:w="2846"/>
        <w:gridCol w:w="2692"/>
        <w:gridCol w:w="3534"/>
      </w:tblGrid>
      <w:tr w:rsidR="008D340C" w:rsidRPr="00667C2F" w14:paraId="3347438A" w14:textId="77777777" w:rsidTr="008525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0FD0A5" w14:textId="77777777" w:rsidR="008D340C" w:rsidRPr="00667C2F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0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0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Název parametru</w:t>
            </w:r>
          </w:p>
        </w:tc>
        <w:tc>
          <w:tcPr>
            <w:tcW w:w="2692" w:type="dxa"/>
          </w:tcPr>
          <w:p w14:paraId="13C4352B" w14:textId="0E5F412E" w:rsidR="008D340C" w:rsidRPr="00667C2F" w:rsidRDefault="008D340C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cs-CZ"/>
                <w:rPrChange w:id="307" w:author="Jaromir Sulc" w:date="2026-01-14T14:41:00Z" w16du:dateUtc="2026-01-14T13:41:00Z">
                  <w:rPr>
                    <w:b w:val="0"/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0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S</w:t>
            </w:r>
            <w:r w:rsidR="00E577E7"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0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ankce</w:t>
            </w:r>
          </w:p>
        </w:tc>
        <w:tc>
          <w:tcPr>
            <w:tcW w:w="3534" w:type="dxa"/>
          </w:tcPr>
          <w:p w14:paraId="69386353" w14:textId="77777777" w:rsidR="008D340C" w:rsidRPr="00667C2F" w:rsidRDefault="008D340C" w:rsidP="00EF4F42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cs-CZ"/>
                <w:rPrChange w:id="310" w:author="Jaromir Sulc" w:date="2026-01-14T14:41:00Z" w16du:dateUtc="2026-01-14T13:41:00Z">
                  <w:rPr>
                    <w:b w:val="0"/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1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Způsob výpočtu</w:t>
            </w:r>
          </w:p>
        </w:tc>
      </w:tr>
      <w:tr w:rsidR="008D340C" w:rsidRPr="00667C2F" w14:paraId="28832CA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F6DD8C" w14:textId="4F792F5C" w:rsidR="008D340C" w:rsidRPr="00667C2F" w:rsidRDefault="008D340C" w:rsidP="00EF4F42">
            <w:pPr>
              <w:spacing w:after="120" w:line="28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1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13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Dostupnost </w:t>
            </w:r>
            <w:r w:rsidR="00341D2E"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14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Helpdesku a Backoffice</w:t>
            </w:r>
            <w:r w:rsidR="000F43C0"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15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 </w:t>
            </w:r>
            <w:r w:rsidR="001D0541"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16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 xml:space="preserve">v </w:t>
            </w:r>
            <w:r w:rsidR="000F43C0"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17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kalendářním měsíci</w:t>
            </w:r>
          </w:p>
          <w:p w14:paraId="4C9E2A96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1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</w:p>
        </w:tc>
        <w:tc>
          <w:tcPr>
            <w:tcW w:w="2692" w:type="dxa"/>
          </w:tcPr>
          <w:p w14:paraId="6AD49774" w14:textId="77777777" w:rsidR="008D340C" w:rsidRPr="00667C2F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1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2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0%</w:t>
            </w:r>
          </w:p>
          <w:p w14:paraId="78C32A9C" w14:textId="77777777" w:rsidR="008D340C" w:rsidRPr="00667C2F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2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2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20%</w:t>
            </w:r>
          </w:p>
          <w:p w14:paraId="72468B0B" w14:textId="77777777" w:rsidR="008D340C" w:rsidRPr="00667C2F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2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2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40%</w:t>
            </w:r>
          </w:p>
          <w:p w14:paraId="17512640" w14:textId="77777777" w:rsidR="008D340C" w:rsidRPr="00667C2F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2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2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60%</w:t>
            </w:r>
          </w:p>
          <w:p w14:paraId="1F352577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2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2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100%</w:t>
            </w:r>
          </w:p>
        </w:tc>
        <w:tc>
          <w:tcPr>
            <w:tcW w:w="3534" w:type="dxa"/>
          </w:tcPr>
          <w:p w14:paraId="54EB1341" w14:textId="77777777" w:rsidR="008D340C" w:rsidRPr="00667C2F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2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30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Dostupnost ≥ 99,9%</w:t>
            </w:r>
          </w:p>
          <w:p w14:paraId="594E9A53" w14:textId="77777777" w:rsidR="008D340C" w:rsidRPr="00667C2F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3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32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Dostupnost 99,89 % - 99,70 %</w:t>
            </w:r>
          </w:p>
          <w:p w14:paraId="378349B4" w14:textId="77777777" w:rsidR="008D340C" w:rsidRPr="00667C2F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3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34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Dostupnost 99,69 % - 99,5 %</w:t>
            </w:r>
          </w:p>
          <w:p w14:paraId="42AF5947" w14:textId="77777777" w:rsidR="008D340C" w:rsidRPr="00667C2F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3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36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Dostupnost 99,49 % - 99,2 %</w:t>
            </w:r>
          </w:p>
          <w:p w14:paraId="5C00DF4B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3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38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Dostupnost je menší než 99,20 %</w:t>
            </w:r>
          </w:p>
        </w:tc>
      </w:tr>
      <w:tr w:rsidR="008D340C" w:rsidRPr="00667C2F" w14:paraId="3C6C182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556F97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3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4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pl-PL"/>
                  </w:rPr>
                </w:rPrChange>
              </w:rPr>
              <w:t>Max. doba servisní odezvy incidentu Kategorie A</w:t>
            </w:r>
          </w:p>
        </w:tc>
        <w:tc>
          <w:tcPr>
            <w:tcW w:w="2692" w:type="dxa"/>
          </w:tcPr>
          <w:p w14:paraId="27A6DB09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4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4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50.000 Kč</w:t>
            </w:r>
          </w:p>
        </w:tc>
        <w:tc>
          <w:tcPr>
            <w:tcW w:w="3534" w:type="dxa"/>
          </w:tcPr>
          <w:p w14:paraId="472DA051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4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44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každou započatou 1 hodinu nad stanovenou hodnotu parametru</w:t>
            </w:r>
          </w:p>
        </w:tc>
      </w:tr>
      <w:tr w:rsidR="008D340C" w:rsidRPr="00667C2F" w14:paraId="5C255A1F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E8142C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4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46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Max. doba servisní odezvy incidentu Kategorie B</w:t>
            </w:r>
          </w:p>
        </w:tc>
        <w:tc>
          <w:tcPr>
            <w:tcW w:w="2692" w:type="dxa"/>
          </w:tcPr>
          <w:p w14:paraId="775A9AB2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4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4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2.000 Kč</w:t>
            </w:r>
          </w:p>
        </w:tc>
        <w:tc>
          <w:tcPr>
            <w:tcW w:w="3534" w:type="dxa"/>
          </w:tcPr>
          <w:p w14:paraId="69EDA023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4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50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každou započatou 1 hodinu nad stanovenou hodnotu parametru</w:t>
            </w:r>
          </w:p>
        </w:tc>
      </w:tr>
      <w:tr w:rsidR="008D340C" w:rsidRPr="00667C2F" w14:paraId="16B181F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FFF3752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5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5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pl-PL"/>
                  </w:rPr>
                </w:rPrChange>
              </w:rPr>
              <w:t>Max. doba servisní odezvy incidentu Kategorie C</w:t>
            </w:r>
          </w:p>
        </w:tc>
        <w:tc>
          <w:tcPr>
            <w:tcW w:w="2692" w:type="dxa"/>
          </w:tcPr>
          <w:p w14:paraId="1CFA1963" w14:textId="0B7BBB7D" w:rsidR="008D340C" w:rsidRPr="00667C2F" w:rsidRDefault="00C84DB2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5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5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1</w:t>
            </w:r>
            <w:r w:rsidR="008D340C"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5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.000 Kč</w:t>
            </w:r>
          </w:p>
        </w:tc>
        <w:tc>
          <w:tcPr>
            <w:tcW w:w="3534" w:type="dxa"/>
          </w:tcPr>
          <w:p w14:paraId="41ACA137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5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57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každý započatý 1 den nad stanovenou hodnotu parametru</w:t>
            </w:r>
          </w:p>
        </w:tc>
      </w:tr>
      <w:tr w:rsidR="008D340C" w:rsidRPr="00667C2F" w14:paraId="471B4B2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D2AE8D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5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59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Max. doba odstranění incidentu Kategorie A</w:t>
            </w:r>
          </w:p>
        </w:tc>
        <w:tc>
          <w:tcPr>
            <w:tcW w:w="2692" w:type="dxa"/>
          </w:tcPr>
          <w:p w14:paraId="577F334F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6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6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5.000 Kč</w:t>
            </w:r>
          </w:p>
        </w:tc>
        <w:tc>
          <w:tcPr>
            <w:tcW w:w="3534" w:type="dxa"/>
          </w:tcPr>
          <w:p w14:paraId="45E0409B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6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63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každou započatou 1 hodinu nad stanovenou hodnotu parametru</w:t>
            </w:r>
          </w:p>
        </w:tc>
      </w:tr>
      <w:tr w:rsidR="008D340C" w:rsidRPr="00667C2F" w14:paraId="38DD3750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1F16FE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6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65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Max. doba odstranění incidentu Kategorie B</w:t>
            </w:r>
          </w:p>
        </w:tc>
        <w:tc>
          <w:tcPr>
            <w:tcW w:w="2692" w:type="dxa"/>
          </w:tcPr>
          <w:p w14:paraId="2CC209D5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6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6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2.000 Kč</w:t>
            </w:r>
          </w:p>
        </w:tc>
        <w:tc>
          <w:tcPr>
            <w:tcW w:w="3534" w:type="dxa"/>
          </w:tcPr>
          <w:p w14:paraId="2AFFF816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6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69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každou započatou 1 hodinu nad stanovenou hodnotu parametru</w:t>
            </w:r>
          </w:p>
        </w:tc>
      </w:tr>
      <w:tr w:rsidR="008D340C" w:rsidRPr="00667C2F" w14:paraId="6D4B4B7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9FD14E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7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71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Max. doba odstranění incidentu Kategorie C</w:t>
            </w:r>
          </w:p>
        </w:tc>
        <w:tc>
          <w:tcPr>
            <w:tcW w:w="2692" w:type="dxa"/>
          </w:tcPr>
          <w:p w14:paraId="232D5DA0" w14:textId="7234D19E" w:rsidR="008D340C" w:rsidRPr="00667C2F" w:rsidRDefault="00E577E7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7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7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1</w:t>
            </w:r>
            <w:r w:rsidR="008D340C"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7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.000 Kč</w:t>
            </w:r>
          </w:p>
        </w:tc>
        <w:tc>
          <w:tcPr>
            <w:tcW w:w="3534" w:type="dxa"/>
          </w:tcPr>
          <w:p w14:paraId="1E6D971F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7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76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každý započatý 1 den nad stanovenou hodnotu parametru</w:t>
            </w:r>
          </w:p>
        </w:tc>
      </w:tr>
      <w:tr w:rsidR="008D340C" w:rsidRPr="00667C2F" w14:paraId="4E1E90B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C9BE255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7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78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Max. doba servisní odezvy uživatelského požadavku Kategorie A</w:t>
            </w:r>
          </w:p>
        </w:tc>
        <w:tc>
          <w:tcPr>
            <w:tcW w:w="2692" w:type="dxa"/>
          </w:tcPr>
          <w:p w14:paraId="0346D4B0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7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8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5.000 Kč</w:t>
            </w:r>
          </w:p>
        </w:tc>
        <w:tc>
          <w:tcPr>
            <w:tcW w:w="3534" w:type="dxa"/>
          </w:tcPr>
          <w:p w14:paraId="4F5A1683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8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82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každou započatou 1 hodinu nad stanovenou hodnotu parametru</w:t>
            </w:r>
          </w:p>
        </w:tc>
      </w:tr>
      <w:tr w:rsidR="008D340C" w:rsidRPr="00667C2F" w14:paraId="60BA858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5A3516B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8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84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Max. doba servisní odezvy uživatelského požadavku Kategorie B</w:t>
            </w:r>
          </w:p>
        </w:tc>
        <w:tc>
          <w:tcPr>
            <w:tcW w:w="2692" w:type="dxa"/>
          </w:tcPr>
          <w:p w14:paraId="65773688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8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8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2.000 Kč</w:t>
            </w:r>
          </w:p>
        </w:tc>
        <w:tc>
          <w:tcPr>
            <w:tcW w:w="3534" w:type="dxa"/>
          </w:tcPr>
          <w:p w14:paraId="2973F63F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87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88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každou započatou 1 hodinu nad stanovenou hodnotu parametru</w:t>
            </w:r>
          </w:p>
        </w:tc>
      </w:tr>
      <w:tr w:rsidR="008D340C" w:rsidRPr="00667C2F" w14:paraId="6B925CF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EA0B606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8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90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lastRenderedPageBreak/>
              <w:t>Max. doba servisní odezvy uživatelského požadavku Kategorie C</w:t>
            </w:r>
          </w:p>
        </w:tc>
        <w:tc>
          <w:tcPr>
            <w:tcW w:w="2692" w:type="dxa"/>
          </w:tcPr>
          <w:p w14:paraId="2673F04E" w14:textId="2DADE170" w:rsidR="008D340C" w:rsidRPr="00667C2F" w:rsidRDefault="00C84DB2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9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9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1</w:t>
            </w:r>
            <w:r w:rsidR="008D340C"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9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.000 Kč</w:t>
            </w:r>
          </w:p>
        </w:tc>
        <w:tc>
          <w:tcPr>
            <w:tcW w:w="3534" w:type="dxa"/>
          </w:tcPr>
          <w:p w14:paraId="48D69802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9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95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každý započatý 1 den nad stanovenou hodnotu parametru</w:t>
            </w:r>
          </w:p>
        </w:tc>
      </w:tr>
      <w:tr w:rsidR="008D340C" w:rsidRPr="00667C2F" w14:paraId="6C94993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9065510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9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397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Max. doba vyřešení uživatelského požadavku Kategorie A</w:t>
            </w:r>
          </w:p>
        </w:tc>
        <w:tc>
          <w:tcPr>
            <w:tcW w:w="2692" w:type="dxa"/>
          </w:tcPr>
          <w:p w14:paraId="32FA2A18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39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399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5.000 Kč</w:t>
            </w:r>
          </w:p>
        </w:tc>
        <w:tc>
          <w:tcPr>
            <w:tcW w:w="3534" w:type="dxa"/>
          </w:tcPr>
          <w:p w14:paraId="422DA80C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40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401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každou započatou 1 hodinu nad stanovenou hodnotu parametru</w:t>
            </w:r>
          </w:p>
        </w:tc>
      </w:tr>
      <w:tr w:rsidR="008D340C" w:rsidRPr="00667C2F" w14:paraId="5C4E4FC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BC6D06A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40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403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Max. doba vyřešení uživatelského požadavku Kategorie B</w:t>
            </w:r>
          </w:p>
        </w:tc>
        <w:tc>
          <w:tcPr>
            <w:tcW w:w="2692" w:type="dxa"/>
          </w:tcPr>
          <w:p w14:paraId="353628AF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404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405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2.000 Kč</w:t>
            </w:r>
          </w:p>
        </w:tc>
        <w:tc>
          <w:tcPr>
            <w:tcW w:w="3534" w:type="dxa"/>
          </w:tcPr>
          <w:p w14:paraId="79C3818F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406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407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každou započatou 1 hodinu nad stanovenou hodnotu parametru</w:t>
            </w:r>
          </w:p>
        </w:tc>
      </w:tr>
      <w:tr w:rsidR="008D340C" w:rsidRPr="00667C2F" w14:paraId="3B1CD39E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35820E6" w14:textId="77777777" w:rsidR="008D340C" w:rsidRPr="00667C2F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408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409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Max. doba vyřešení uživatelského požadavku Kategorie C</w:t>
            </w:r>
          </w:p>
        </w:tc>
        <w:tc>
          <w:tcPr>
            <w:tcW w:w="2692" w:type="dxa"/>
          </w:tcPr>
          <w:p w14:paraId="26F2DE97" w14:textId="57E3DB3E" w:rsidR="008D340C" w:rsidRPr="00667C2F" w:rsidRDefault="00C84DB2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410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411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1</w:t>
            </w:r>
            <w:r w:rsidR="008D340C" w:rsidRPr="00667C2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PrChange w:id="412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.000 Kč</w:t>
            </w:r>
          </w:p>
        </w:tc>
        <w:tc>
          <w:tcPr>
            <w:tcW w:w="3534" w:type="dxa"/>
          </w:tcPr>
          <w:p w14:paraId="4E5201D3" w14:textId="77777777" w:rsidR="008D340C" w:rsidRPr="00667C2F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413" w:author="Jaromir Sulc" w:date="2026-01-14T14:41:00Z" w16du:dateUtc="2026-01-14T13:41:00Z">
                  <w:rPr>
                    <w:color w:val="000000" w:themeColor="text1"/>
                    <w:sz w:val="22"/>
                    <w:szCs w:val="22"/>
                    <w:lang w:val="cs-CZ"/>
                  </w:rPr>
                </w:rPrChange>
              </w:rPr>
            </w:pPr>
            <w:r w:rsidRPr="003B658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  <w:rPrChange w:id="414" w:author="Radek Miclík" w:date="2026-01-14T17:30:00Z" w16du:dateUtc="2026-01-14T16:30:00Z">
                  <w:rPr>
                    <w:color w:val="000000" w:themeColor="text1"/>
                    <w:sz w:val="22"/>
                    <w:szCs w:val="22"/>
                  </w:rPr>
                </w:rPrChange>
              </w:rPr>
              <w:t>Za každý započatý 1 den nad stanovenou hodnotu parametru</w:t>
            </w:r>
          </w:p>
        </w:tc>
      </w:tr>
    </w:tbl>
    <w:p w14:paraId="4041A204" w14:textId="77777777" w:rsidR="003B6588" w:rsidRDefault="003B6588" w:rsidP="00EF4F42">
      <w:pPr>
        <w:jc w:val="both"/>
        <w:rPr>
          <w:ins w:id="415" w:author="Radek Miclík" w:date="2026-01-14T17:30:00Z" w16du:dateUtc="2026-01-14T16:30:00Z"/>
          <w:color w:val="000000" w:themeColor="text1"/>
        </w:rPr>
      </w:pPr>
      <w:ins w:id="416" w:author="Radek Miclík" w:date="2026-01-14T17:30:00Z" w16du:dateUtc="2026-01-14T16:30:00Z">
        <w:r>
          <w:rPr>
            <w:color w:val="000000" w:themeColor="text1"/>
          </w:rPr>
          <w:t xml:space="preserve"> </w:t>
        </w:r>
      </w:ins>
    </w:p>
    <w:p w14:paraId="1E26F61C" w14:textId="2060AE0B" w:rsidR="00267744" w:rsidRPr="00B75ED9" w:rsidRDefault="003B6588" w:rsidP="00EF4F4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rPrChange w:id="417" w:author="Radek Miclík" w:date="2026-01-14T17:31:00Z" w16du:dateUtc="2026-01-14T16:31:00Z">
            <w:rPr>
              <w:color w:val="000000" w:themeColor="text1"/>
            </w:rPr>
          </w:rPrChange>
        </w:rPr>
      </w:pPr>
      <w:ins w:id="418" w:author="Radek Miclík" w:date="2026-01-14T17:30:00Z" w16du:dateUtc="2026-01-14T16:30:00Z">
        <w:r w:rsidRPr="00B75ED9">
          <w:rPr>
            <w:rFonts w:asciiTheme="minorHAnsi" w:hAnsiTheme="minorHAnsi" w:cstheme="minorHAnsi"/>
            <w:color w:val="000000" w:themeColor="text1"/>
            <w:sz w:val="22"/>
            <w:szCs w:val="22"/>
            <w:rPrChange w:id="419" w:author="Radek Miclík" w:date="2026-01-14T17:31:00Z" w16du:dateUtc="2026-01-14T16:31:00Z">
              <w:rPr>
                <w:color w:val="000000" w:themeColor="text1"/>
              </w:rPr>
            </w:rPrChange>
          </w:rPr>
          <w:t xml:space="preserve">Pozn.: </w:t>
        </w:r>
      </w:ins>
      <w:ins w:id="420" w:author="Radek Miclík" w:date="2026-01-14T17:32:00Z" w16du:dateUtc="2026-01-14T16:32:00Z">
        <w:r w:rsidR="00B75ED9">
          <w:rPr>
            <w:rFonts w:asciiTheme="minorHAnsi" w:hAnsiTheme="minorHAnsi" w:cstheme="minorHAnsi"/>
            <w:sz w:val="22"/>
            <w:szCs w:val="22"/>
          </w:rPr>
          <w:t>D</w:t>
        </w:r>
      </w:ins>
      <w:ins w:id="421" w:author="Radek Miclík" w:date="2026-01-14T17:30:00Z" w16du:dateUtc="2026-01-14T16:30:00Z">
        <w:r w:rsidRPr="00B75ED9">
          <w:rPr>
            <w:rFonts w:asciiTheme="minorHAnsi" w:hAnsiTheme="minorHAnsi" w:cstheme="minorHAnsi"/>
            <w:sz w:val="22"/>
            <w:szCs w:val="22"/>
          </w:rPr>
          <w:t xml:space="preserve">o výčtu dostupnosti </w:t>
        </w:r>
        <w:r w:rsidRPr="00B75ED9">
          <w:rPr>
            <w:rFonts w:asciiTheme="minorHAnsi" w:hAnsiTheme="minorHAnsi" w:cstheme="minorHAnsi"/>
            <w:sz w:val="22"/>
            <w:szCs w:val="22"/>
          </w:rPr>
          <w:t xml:space="preserve">se </w:t>
        </w:r>
        <w:r w:rsidRPr="00B75ED9">
          <w:rPr>
            <w:rFonts w:asciiTheme="minorHAnsi" w:hAnsiTheme="minorHAnsi" w:cstheme="minorHAnsi"/>
            <w:sz w:val="22"/>
            <w:szCs w:val="22"/>
          </w:rPr>
          <w:t>nezapočítává ani nedostupnost způsobená plánovanými a předem dohodnutými servisními okny.</w:t>
        </w:r>
      </w:ins>
    </w:p>
    <w:p w14:paraId="02B88F36" w14:textId="570F1E6A" w:rsidR="004244F1" w:rsidRPr="000A0258" w:rsidDel="00E32039" w:rsidRDefault="004244F1" w:rsidP="00EF4F42">
      <w:pPr>
        <w:pStyle w:val="IJPlv2"/>
        <w:numPr>
          <w:ilvl w:val="0"/>
          <w:numId w:val="12"/>
        </w:numPr>
        <w:ind w:left="426"/>
        <w:jc w:val="both"/>
        <w:rPr>
          <w:del w:id="422" w:author="Jaromir Sulc" w:date="2026-01-14T16:13:00Z" w16du:dateUtc="2026-01-14T15:13:00Z"/>
          <w:rFonts w:ascii="Times New Roman" w:hAnsi="Times New Roman" w:cs="Times New Roman"/>
          <w:color w:val="000000" w:themeColor="text1"/>
          <w:lang w:eastAsia="cs-CZ"/>
        </w:rPr>
      </w:pPr>
      <w:del w:id="423" w:author="Jaromir Sulc" w:date="2026-01-14T16:13:00Z" w16du:dateUtc="2026-01-14T15:13:00Z">
        <w:r w:rsidRPr="000A0258" w:rsidDel="00E32039">
          <w:rPr>
            <w:rFonts w:ascii="Times New Roman" w:hAnsi="Times New Roman" w:cs="Times New Roman"/>
            <w:color w:val="000000" w:themeColor="text1"/>
            <w:lang w:eastAsia="cs-CZ"/>
          </w:rPr>
          <w:delText>Postup při hlášení požadavku a oprav</w:delText>
        </w:r>
      </w:del>
    </w:p>
    <w:p w14:paraId="20EC8D72" w14:textId="21A47D68" w:rsidR="00011F6B" w:rsidRPr="000A0258" w:rsidDel="00E32039" w:rsidRDefault="00011F6B" w:rsidP="00EF4F42">
      <w:pPr>
        <w:pStyle w:val="IJPlv2"/>
        <w:numPr>
          <w:ilvl w:val="1"/>
          <w:numId w:val="12"/>
        </w:numPr>
        <w:jc w:val="both"/>
        <w:rPr>
          <w:del w:id="424" w:author="Jaromir Sulc" w:date="2026-01-14T16:13:00Z" w16du:dateUtc="2026-01-14T15:13:00Z"/>
          <w:rFonts w:ascii="Times New Roman" w:hAnsi="Times New Roman" w:cs="Times New Roman"/>
          <w:color w:val="000000" w:themeColor="text1"/>
          <w:lang w:eastAsia="cs-CZ"/>
        </w:rPr>
      </w:pPr>
      <w:del w:id="425" w:author="Jaromir Sulc" w:date="2026-01-14T16:13:00Z" w16du:dateUtc="2026-01-14T15:13:00Z">
        <w:r w:rsidRPr="000A0258" w:rsidDel="00E32039">
          <w:rPr>
            <w:rFonts w:ascii="Times New Roman" w:hAnsi="Times New Roman" w:cs="Times New Roman"/>
            <w:color w:val="000000" w:themeColor="text1"/>
            <w:lang w:eastAsia="cs-CZ"/>
          </w:rPr>
          <w:delText xml:space="preserve"> Obecné zásady</w:delText>
        </w:r>
      </w:del>
    </w:p>
    <w:p w14:paraId="7D5AC415" w14:textId="3B4D27AD" w:rsidR="004244F1" w:rsidRPr="00D222CF" w:rsidDel="00E32039" w:rsidRDefault="00E61254" w:rsidP="00EF4F42">
      <w:pPr>
        <w:pStyle w:val="Odstavecseseznamem"/>
        <w:widowControl w:val="0"/>
        <w:numPr>
          <w:ilvl w:val="0"/>
          <w:numId w:val="1"/>
        </w:numPr>
        <w:ind w:left="851" w:hanging="425"/>
        <w:jc w:val="both"/>
        <w:rPr>
          <w:del w:id="426" w:author="Jaromir Sulc" w:date="2026-01-14T16:13:00Z" w16du:dateUtc="2026-01-14T15:13:00Z"/>
          <w:sz w:val="22"/>
          <w:szCs w:val="22"/>
        </w:rPr>
      </w:pPr>
      <w:del w:id="427" w:author="Jaromir Sulc" w:date="2026-01-14T16:13:00Z" w16du:dateUtc="2026-01-14T15:13:00Z">
        <w:r w:rsidDel="00E32039">
          <w:rPr>
            <w:sz w:val="22"/>
            <w:szCs w:val="22"/>
          </w:rPr>
          <w:delText>Uživatel</w:delText>
        </w:r>
        <w:r w:rsidR="004244F1" w:rsidRPr="00D222CF" w:rsidDel="00E32039">
          <w:rPr>
            <w:sz w:val="22"/>
            <w:szCs w:val="22"/>
          </w:rPr>
          <w:delText xml:space="preserve"> zpracuje požadavek na opravu chyby a kategorizace chyby nebo jiný požadavek na Helpdesk.</w:delText>
        </w:r>
      </w:del>
    </w:p>
    <w:p w14:paraId="1E21660D" w14:textId="55F77604" w:rsidR="004244F1" w:rsidRPr="00D222CF" w:rsidDel="00E32039" w:rsidRDefault="004244F1" w:rsidP="00EF4F42">
      <w:pPr>
        <w:pStyle w:val="Odstavecseseznamem"/>
        <w:widowControl w:val="0"/>
        <w:numPr>
          <w:ilvl w:val="0"/>
          <w:numId w:val="1"/>
        </w:numPr>
        <w:ind w:left="851" w:hanging="425"/>
        <w:jc w:val="both"/>
        <w:rPr>
          <w:del w:id="428" w:author="Jaromir Sulc" w:date="2026-01-14T16:13:00Z" w16du:dateUtc="2026-01-14T15:13:00Z"/>
          <w:sz w:val="22"/>
          <w:szCs w:val="22"/>
        </w:rPr>
      </w:pPr>
      <w:del w:id="429" w:author="Jaromir Sulc" w:date="2026-01-14T16:13:00Z" w16du:dateUtc="2026-01-14T15:13:00Z">
        <w:r w:rsidRPr="00D222CF" w:rsidDel="00E32039">
          <w:rPr>
            <w:sz w:val="22"/>
            <w:szCs w:val="22"/>
          </w:rPr>
          <w:delText>V případě potřeby nebo chyby kategorie A bude z obou stran podporována urgence telefonicky.</w:delText>
        </w:r>
      </w:del>
    </w:p>
    <w:p w14:paraId="0254B40D" w14:textId="7D954527" w:rsidR="004244F1" w:rsidRPr="00D222CF" w:rsidDel="00E32039" w:rsidRDefault="00E61254" w:rsidP="00EF4F42">
      <w:pPr>
        <w:pStyle w:val="Odstavecseseznamem"/>
        <w:widowControl w:val="0"/>
        <w:numPr>
          <w:ilvl w:val="0"/>
          <w:numId w:val="1"/>
        </w:numPr>
        <w:ind w:left="851"/>
        <w:jc w:val="both"/>
        <w:rPr>
          <w:del w:id="430" w:author="Jaromir Sulc" w:date="2026-01-14T16:13:00Z" w16du:dateUtc="2026-01-14T15:13:00Z"/>
          <w:sz w:val="22"/>
          <w:szCs w:val="22"/>
        </w:rPr>
      </w:pPr>
      <w:del w:id="431" w:author="Jaromir Sulc" w:date="2026-01-14T16:13:00Z" w16du:dateUtc="2026-01-14T15:13:00Z">
        <w:r w:rsidDel="00E32039">
          <w:rPr>
            <w:sz w:val="22"/>
            <w:szCs w:val="22"/>
          </w:rPr>
          <w:delText>Poskytovatel</w:delText>
        </w:r>
        <w:r w:rsidR="008B0FF3" w:rsidRPr="00D222CF" w:rsidDel="00E32039">
          <w:rPr>
            <w:sz w:val="22"/>
            <w:szCs w:val="22"/>
          </w:rPr>
          <w:delText xml:space="preserve"> </w:delText>
        </w:r>
        <w:r w:rsidR="004244F1" w:rsidRPr="00D222CF" w:rsidDel="00E32039">
          <w:rPr>
            <w:sz w:val="22"/>
            <w:szCs w:val="22"/>
          </w:rPr>
          <w:delText xml:space="preserve">odešle reakci dle kategorizace v bodě </w:delText>
        </w:r>
        <w:r w:rsidR="00267744" w:rsidRPr="00D222CF" w:rsidDel="00E32039">
          <w:rPr>
            <w:sz w:val="22"/>
            <w:szCs w:val="22"/>
          </w:rPr>
          <w:delText>2.</w:delText>
        </w:r>
        <w:r w:rsidR="0028551C" w:rsidRPr="00D222CF" w:rsidDel="00E32039">
          <w:rPr>
            <w:sz w:val="22"/>
            <w:szCs w:val="22"/>
          </w:rPr>
          <w:delText>1</w:delText>
        </w:r>
        <w:r w:rsidR="004244F1" w:rsidRPr="00D222CF" w:rsidDel="00E32039">
          <w:rPr>
            <w:sz w:val="22"/>
            <w:szCs w:val="22"/>
          </w:rPr>
          <w:delText xml:space="preserve">.2. </w:delText>
        </w:r>
        <w:r w:rsidDel="00E32039">
          <w:rPr>
            <w:sz w:val="22"/>
            <w:szCs w:val="22"/>
          </w:rPr>
          <w:delText>Uživateli</w:delText>
        </w:r>
        <w:r w:rsidR="000A0258" w:rsidDel="00E32039">
          <w:rPr>
            <w:sz w:val="22"/>
            <w:szCs w:val="22"/>
          </w:rPr>
          <w:delText>.</w:delText>
        </w:r>
      </w:del>
    </w:p>
    <w:p w14:paraId="068C1A76" w14:textId="70559F96" w:rsidR="004244F1" w:rsidRPr="00D222CF" w:rsidDel="00E32039" w:rsidRDefault="00E61254" w:rsidP="00EF4F42">
      <w:pPr>
        <w:pStyle w:val="Odstavecseseznamem"/>
        <w:widowControl w:val="0"/>
        <w:numPr>
          <w:ilvl w:val="0"/>
          <w:numId w:val="1"/>
        </w:numPr>
        <w:ind w:left="851"/>
        <w:jc w:val="both"/>
        <w:rPr>
          <w:del w:id="432" w:author="Jaromir Sulc" w:date="2026-01-14T16:13:00Z" w16du:dateUtc="2026-01-14T15:13:00Z"/>
          <w:sz w:val="22"/>
          <w:szCs w:val="22"/>
        </w:rPr>
      </w:pPr>
      <w:del w:id="433" w:author="Jaromir Sulc" w:date="2026-01-14T16:13:00Z" w16du:dateUtc="2026-01-14T15:13:00Z">
        <w:r w:rsidDel="00E32039">
          <w:rPr>
            <w:sz w:val="22"/>
            <w:szCs w:val="22"/>
          </w:rPr>
          <w:delText>Poskytovatel</w:delText>
        </w:r>
        <w:r w:rsidR="004244F1" w:rsidRPr="00D222CF" w:rsidDel="00E32039">
          <w:rPr>
            <w:sz w:val="22"/>
            <w:szCs w:val="22"/>
          </w:rPr>
          <w:delText xml:space="preserve"> provede opravu v termínu dle vzájemné dohody nebo ve stanovené lhůtě</w:delText>
        </w:r>
        <w:r w:rsidR="0062141F" w:rsidRPr="00D222CF" w:rsidDel="00E32039">
          <w:rPr>
            <w:sz w:val="22"/>
            <w:szCs w:val="22"/>
          </w:rPr>
          <w:delText>,</w:delText>
        </w:r>
        <w:r w:rsidR="004244F1" w:rsidRPr="00D222CF" w:rsidDel="00E32039">
          <w:rPr>
            <w:sz w:val="22"/>
            <w:szCs w:val="22"/>
          </w:rPr>
          <w:delText xml:space="preserve"> pokud k dohodě strany nedospějí.</w:delText>
        </w:r>
      </w:del>
    </w:p>
    <w:p w14:paraId="47DFDC23" w14:textId="0CB467C9" w:rsidR="004244F1" w:rsidRPr="00D222CF" w:rsidDel="00E32039" w:rsidRDefault="00E61254" w:rsidP="00EF4F42">
      <w:pPr>
        <w:pStyle w:val="Odstavecseseznamem"/>
        <w:widowControl w:val="0"/>
        <w:numPr>
          <w:ilvl w:val="0"/>
          <w:numId w:val="1"/>
        </w:numPr>
        <w:ind w:left="851"/>
        <w:jc w:val="both"/>
        <w:rPr>
          <w:del w:id="434" w:author="Jaromir Sulc" w:date="2026-01-14T16:13:00Z" w16du:dateUtc="2026-01-14T15:13:00Z"/>
          <w:sz w:val="22"/>
          <w:szCs w:val="22"/>
        </w:rPr>
      </w:pPr>
      <w:del w:id="435" w:author="Jaromir Sulc" w:date="2026-01-14T16:13:00Z" w16du:dateUtc="2026-01-14T15:13:00Z">
        <w:r w:rsidDel="00E32039">
          <w:rPr>
            <w:sz w:val="22"/>
            <w:szCs w:val="22"/>
          </w:rPr>
          <w:delText>Poskytovatel</w:delText>
        </w:r>
        <w:r w:rsidRPr="00D222CF" w:rsidDel="00E32039">
          <w:rPr>
            <w:sz w:val="22"/>
            <w:szCs w:val="22"/>
          </w:rPr>
          <w:delText xml:space="preserve"> </w:delText>
        </w:r>
        <w:r w:rsidR="004244F1" w:rsidRPr="00D222CF" w:rsidDel="00E32039">
          <w:rPr>
            <w:sz w:val="22"/>
            <w:szCs w:val="22"/>
          </w:rPr>
          <w:delText xml:space="preserve">informuje </w:delText>
        </w:r>
        <w:r w:rsidDel="00E32039">
          <w:rPr>
            <w:sz w:val="22"/>
            <w:szCs w:val="22"/>
          </w:rPr>
          <w:delText>Uživatele</w:delText>
        </w:r>
        <w:r w:rsidR="008B0FF3" w:rsidRPr="00D222CF" w:rsidDel="00E32039">
          <w:rPr>
            <w:sz w:val="22"/>
            <w:szCs w:val="22"/>
          </w:rPr>
          <w:delText xml:space="preserve"> </w:delText>
        </w:r>
        <w:r w:rsidR="004244F1" w:rsidRPr="00D222CF" w:rsidDel="00E32039">
          <w:rPr>
            <w:sz w:val="22"/>
            <w:szCs w:val="22"/>
          </w:rPr>
          <w:delText>o vypořádání požadavku.</w:delText>
        </w:r>
      </w:del>
    </w:p>
    <w:p w14:paraId="720D0F2E" w14:textId="70E2FBE8" w:rsidR="004244F1" w:rsidRPr="00D222CF" w:rsidDel="00E32039" w:rsidRDefault="00E61254" w:rsidP="00EF4F42">
      <w:pPr>
        <w:pStyle w:val="Odstavecseseznamem"/>
        <w:widowControl w:val="0"/>
        <w:numPr>
          <w:ilvl w:val="0"/>
          <w:numId w:val="1"/>
        </w:numPr>
        <w:ind w:left="851"/>
        <w:jc w:val="both"/>
        <w:rPr>
          <w:del w:id="436" w:author="Jaromir Sulc" w:date="2026-01-14T16:13:00Z" w16du:dateUtc="2026-01-14T15:13:00Z"/>
          <w:sz w:val="22"/>
          <w:szCs w:val="22"/>
        </w:rPr>
      </w:pPr>
      <w:del w:id="437" w:author="Jaromir Sulc" w:date="2026-01-14T16:13:00Z" w16du:dateUtc="2026-01-14T15:13:00Z">
        <w:r w:rsidDel="00E32039">
          <w:rPr>
            <w:sz w:val="22"/>
            <w:szCs w:val="22"/>
          </w:rPr>
          <w:delText>Poskytovatel</w:delText>
        </w:r>
        <w:r w:rsidR="008B0FF3" w:rsidRPr="00D222CF" w:rsidDel="00E32039">
          <w:rPr>
            <w:sz w:val="22"/>
            <w:szCs w:val="22"/>
          </w:rPr>
          <w:delText xml:space="preserve"> </w:delText>
        </w:r>
        <w:r w:rsidR="004244F1" w:rsidRPr="00D222CF" w:rsidDel="00E32039">
          <w:rPr>
            <w:sz w:val="22"/>
            <w:szCs w:val="22"/>
          </w:rPr>
          <w:delText>provede testování.</w:delText>
        </w:r>
      </w:del>
    </w:p>
    <w:p w14:paraId="7A0C5EE1" w14:textId="5A88E637" w:rsidR="004244F1" w:rsidRPr="00D222CF" w:rsidDel="00E32039" w:rsidRDefault="00E61254" w:rsidP="00EF4F42">
      <w:pPr>
        <w:pStyle w:val="Odstavecseseznamem"/>
        <w:widowControl w:val="0"/>
        <w:numPr>
          <w:ilvl w:val="0"/>
          <w:numId w:val="1"/>
        </w:numPr>
        <w:spacing w:after="240"/>
        <w:ind w:left="851" w:hanging="357"/>
        <w:jc w:val="both"/>
        <w:rPr>
          <w:del w:id="438" w:author="Jaromir Sulc" w:date="2026-01-14T16:13:00Z" w16du:dateUtc="2026-01-14T15:13:00Z"/>
          <w:sz w:val="22"/>
          <w:szCs w:val="22"/>
        </w:rPr>
      </w:pPr>
      <w:del w:id="439" w:author="Jaromir Sulc" w:date="2026-01-14T16:13:00Z" w16du:dateUtc="2026-01-14T15:13:00Z">
        <w:r w:rsidDel="00E32039">
          <w:rPr>
            <w:sz w:val="22"/>
            <w:szCs w:val="22"/>
          </w:rPr>
          <w:delText>Uživatel</w:delText>
        </w:r>
        <w:r w:rsidR="004244F1" w:rsidRPr="00D222CF" w:rsidDel="00E32039">
          <w:rPr>
            <w:sz w:val="22"/>
            <w:szCs w:val="22"/>
          </w:rPr>
          <w:delText xml:space="preserve"> buď schválí, nebo vrací k opravě </w:delText>
        </w:r>
        <w:r w:rsidDel="00E32039">
          <w:rPr>
            <w:sz w:val="22"/>
            <w:szCs w:val="22"/>
          </w:rPr>
          <w:delText>Poskytovateli</w:delText>
        </w:r>
        <w:r w:rsidR="004244F1" w:rsidRPr="00D222CF" w:rsidDel="00E32039">
          <w:rPr>
            <w:sz w:val="22"/>
            <w:szCs w:val="22"/>
          </w:rPr>
          <w:delText xml:space="preserve"> Stanovený výsledek bude specifikován na Helpdesku stavem „Akceptováno“, „Akceptováno s výhradami“ nebo „Neakceptováno“.</w:delText>
        </w:r>
      </w:del>
    </w:p>
    <w:p w14:paraId="18A74338" w14:textId="50F4B1F5" w:rsidR="00155850" w:rsidRPr="00D222CF" w:rsidDel="00E32039" w:rsidRDefault="00155850" w:rsidP="000A0258">
      <w:pPr>
        <w:tabs>
          <w:tab w:val="left" w:pos="2329"/>
          <w:tab w:val="center" w:pos="4536"/>
        </w:tabs>
        <w:ind w:left="709"/>
        <w:jc w:val="both"/>
        <w:rPr>
          <w:del w:id="440" w:author="Jaromir Sulc" w:date="2026-01-14T16:13:00Z" w16du:dateUtc="2026-01-14T15:13:00Z"/>
          <w:sz w:val="22"/>
          <w:szCs w:val="22"/>
        </w:rPr>
      </w:pPr>
    </w:p>
    <w:p w14:paraId="5F3A2AFF" w14:textId="1E93CB0C" w:rsidR="00155850" w:rsidRPr="000A0258" w:rsidDel="00E32039" w:rsidRDefault="00155850" w:rsidP="00EF4F42">
      <w:pPr>
        <w:pStyle w:val="IJPlv2"/>
        <w:numPr>
          <w:ilvl w:val="0"/>
          <w:numId w:val="12"/>
        </w:numPr>
        <w:ind w:left="426"/>
        <w:jc w:val="both"/>
        <w:rPr>
          <w:del w:id="441" w:author="Jaromir Sulc" w:date="2026-01-14T16:13:00Z" w16du:dateUtc="2026-01-14T15:13:00Z"/>
          <w:rFonts w:ascii="Times New Roman" w:hAnsi="Times New Roman" w:cs="Times New Roman"/>
          <w:szCs w:val="28"/>
        </w:rPr>
      </w:pPr>
      <w:del w:id="442" w:author="Jaromir Sulc" w:date="2026-01-14T16:13:00Z" w16du:dateUtc="2026-01-14T15:13:00Z">
        <w:r w:rsidRPr="000A0258" w:rsidDel="00E32039">
          <w:rPr>
            <w:rFonts w:ascii="Times New Roman" w:hAnsi="Times New Roman" w:cs="Times New Roman"/>
            <w:color w:val="000000" w:themeColor="text1"/>
            <w:szCs w:val="28"/>
            <w:lang w:eastAsia="cs-CZ"/>
          </w:rPr>
          <w:delText>Specifikace služeb</w:delText>
        </w:r>
      </w:del>
    </w:p>
    <w:p w14:paraId="374E608B" w14:textId="51120743" w:rsidR="00155850" w:rsidRPr="00D222CF" w:rsidDel="00E32039" w:rsidRDefault="00EF4F42" w:rsidP="00EF4F42">
      <w:pPr>
        <w:pStyle w:val="IJPlv2"/>
        <w:numPr>
          <w:ilvl w:val="1"/>
          <w:numId w:val="12"/>
        </w:numPr>
        <w:jc w:val="both"/>
        <w:rPr>
          <w:del w:id="443" w:author="Jaromir Sulc" w:date="2026-01-14T16:13:00Z" w16du:dateUtc="2026-01-14T15:13:00Z"/>
          <w:rFonts w:ascii="Times New Roman" w:hAnsi="Times New Roman" w:cs="Times New Roman"/>
          <w:b w:val="0"/>
          <w:sz w:val="22"/>
        </w:rPr>
      </w:pPr>
      <w:del w:id="444" w:author="Jaromir Sulc" w:date="2026-01-14T16:13:00Z" w16du:dateUtc="2026-01-14T15:13:00Z">
        <w:r w:rsidRPr="000A0258" w:rsidDel="00E32039">
          <w:rPr>
            <w:rFonts w:ascii="Times New Roman" w:hAnsi="Times New Roman" w:cs="Times New Roman"/>
            <w:color w:val="000000" w:themeColor="text1"/>
            <w:lang w:eastAsia="cs-CZ"/>
          </w:rPr>
          <w:delText xml:space="preserve"> </w:delText>
        </w:r>
        <w:r w:rsidR="00155850" w:rsidRPr="000A0258" w:rsidDel="00E32039">
          <w:rPr>
            <w:rFonts w:ascii="Times New Roman" w:hAnsi="Times New Roman" w:cs="Times New Roman"/>
            <w:color w:val="000000" w:themeColor="text1"/>
            <w:lang w:eastAsia="cs-CZ"/>
          </w:rPr>
          <w:delText>HelpDesk.</w:delText>
        </w:r>
      </w:del>
    </w:p>
    <w:p w14:paraId="54DA75E8" w14:textId="0819032E" w:rsidR="00155850" w:rsidRPr="00D222CF" w:rsidDel="00E32039" w:rsidRDefault="00155850" w:rsidP="000A0258">
      <w:pPr>
        <w:pStyle w:val="Zkladntext"/>
        <w:widowControl w:val="0"/>
        <w:spacing w:before="120"/>
        <w:jc w:val="both"/>
        <w:outlineLvl w:val="1"/>
        <w:rPr>
          <w:del w:id="445" w:author="Jaromir Sulc" w:date="2026-01-14T16:13:00Z" w16du:dateUtc="2026-01-14T15:13:00Z"/>
        </w:rPr>
      </w:pPr>
      <w:del w:id="446" w:author="Jaromir Sulc" w:date="2026-01-14T16:13:00Z" w16du:dateUtc="2026-01-14T15:13:00Z">
        <w:r w:rsidRPr="00D222CF" w:rsidDel="00E32039">
          <w:delText xml:space="preserve">HelpDesk je službou spočívající ve zpřístupnění komunikačního rozhraní mezi POSKYTOVATELEM a UŽIVATELEM sloužící výlučně k hlášení a evidenci požadavků UŽIVATELE. </w:delText>
        </w:r>
      </w:del>
    </w:p>
    <w:p w14:paraId="5BEA3513" w14:textId="68A5613B" w:rsidR="00155850" w:rsidRPr="00D222CF" w:rsidDel="00E32039" w:rsidRDefault="00155850" w:rsidP="00406D26">
      <w:pPr>
        <w:pStyle w:val="Zkladntext"/>
        <w:widowControl w:val="0"/>
        <w:spacing w:before="120"/>
        <w:ind w:firstLine="0"/>
        <w:jc w:val="both"/>
        <w:outlineLvl w:val="1"/>
        <w:rPr>
          <w:del w:id="447" w:author="Jaromir Sulc" w:date="2026-01-14T16:13:00Z" w16du:dateUtc="2026-01-14T15:13:00Z"/>
        </w:rPr>
      </w:pPr>
      <w:del w:id="448" w:author="Jaromir Sulc" w:date="2026-01-14T16:13:00Z" w16du:dateUtc="2026-01-14T15:13:00Z">
        <w:r w:rsidRPr="00D222CF" w:rsidDel="00E32039">
          <w:delText xml:space="preserve">Požadavkem se rozumí zejména hlášení chyby v SW nebo HW, hlášení havárie SW nebo HW, požadavek na změnu funkcionality, požadavek na poskytnutí jakékoli služby, požadavek na rozšíření SYSTÉMU, žádost o informaci (konzultaci), požadavek na obchodní jednání. </w:delText>
        </w:r>
      </w:del>
    </w:p>
    <w:p w14:paraId="4302F40B" w14:textId="4D023619" w:rsidR="00155850" w:rsidRPr="00D222CF" w:rsidDel="00E32039" w:rsidRDefault="00155850" w:rsidP="00406D26">
      <w:pPr>
        <w:pStyle w:val="Zkladntext"/>
        <w:widowControl w:val="0"/>
        <w:spacing w:before="120"/>
        <w:ind w:firstLine="0"/>
        <w:jc w:val="both"/>
        <w:outlineLvl w:val="1"/>
        <w:rPr>
          <w:del w:id="449" w:author="Jaromir Sulc" w:date="2026-01-14T16:13:00Z" w16du:dateUtc="2026-01-14T15:13:00Z"/>
        </w:rPr>
      </w:pPr>
      <w:del w:id="450" w:author="Jaromir Sulc" w:date="2026-01-14T16:13:00Z" w16du:dateUtc="2026-01-14T15:13:00Z">
        <w:r w:rsidRPr="00D222CF" w:rsidDel="00E32039">
          <w:delText xml:space="preserve">HelpDesk neobsahuje službu konkrétního řešení požadavku, tzn. nezahrnuje činnosti, které jsou součástí dále popsaných služeb. </w:delText>
        </w:r>
      </w:del>
    </w:p>
    <w:p w14:paraId="6359112D" w14:textId="4C69EA7D" w:rsidR="00155850" w:rsidRPr="00D222CF" w:rsidDel="00E32039" w:rsidRDefault="00155850" w:rsidP="00406D26">
      <w:pPr>
        <w:pStyle w:val="Zkladntext"/>
        <w:widowControl w:val="0"/>
        <w:spacing w:before="120"/>
        <w:ind w:firstLine="0"/>
        <w:jc w:val="both"/>
        <w:outlineLvl w:val="1"/>
        <w:rPr>
          <w:del w:id="451" w:author="Jaromir Sulc" w:date="2026-01-14T16:13:00Z" w16du:dateUtc="2026-01-14T15:13:00Z"/>
        </w:rPr>
      </w:pPr>
      <w:del w:id="452" w:author="Jaromir Sulc" w:date="2026-01-14T16:13:00Z" w16du:dateUtc="2026-01-14T15:13:00Z">
        <w:r w:rsidRPr="00D222CF" w:rsidDel="00E32039">
          <w:delText xml:space="preserve">HelpDesk je dostupný na internetu pomocí vhodného prohlížeče na adrese určené </w:delText>
        </w:r>
      </w:del>
    </w:p>
    <w:p w14:paraId="6AF4DA9D" w14:textId="6C8144F4" w:rsidR="00155850" w:rsidRPr="00D222CF" w:rsidDel="00E32039" w:rsidRDefault="00155850" w:rsidP="00406D26">
      <w:pPr>
        <w:pStyle w:val="Zkladntext"/>
        <w:widowControl w:val="0"/>
        <w:spacing w:before="120"/>
        <w:ind w:firstLine="0"/>
        <w:jc w:val="both"/>
        <w:outlineLvl w:val="2"/>
        <w:rPr>
          <w:del w:id="453" w:author="Jaromir Sulc" w:date="2026-01-14T16:13:00Z" w16du:dateUtc="2026-01-14T15:13:00Z"/>
        </w:rPr>
      </w:pPr>
      <w:del w:id="454" w:author="Jaromir Sulc" w:date="2026-01-14T16:13:00Z" w16du:dateUtc="2026-01-14T15:13:00Z">
        <w:r w:rsidRPr="00D222CF" w:rsidDel="00E32039">
          <w:delText>Služba HelpDesk je UŽIVATELI dostupná nepřetržitě.</w:delText>
        </w:r>
      </w:del>
    </w:p>
    <w:p w14:paraId="4E73AF1F" w14:textId="3360AE4E" w:rsidR="00155850" w:rsidRPr="00D222CF" w:rsidDel="00E32039" w:rsidRDefault="00155850" w:rsidP="00406D26">
      <w:pPr>
        <w:pStyle w:val="Zkladntext"/>
        <w:widowControl w:val="0"/>
        <w:spacing w:before="120"/>
        <w:jc w:val="both"/>
        <w:outlineLvl w:val="2"/>
        <w:rPr>
          <w:del w:id="455" w:author="Jaromir Sulc" w:date="2026-01-14T16:13:00Z" w16du:dateUtc="2026-01-14T15:13:00Z"/>
        </w:rPr>
      </w:pPr>
      <w:del w:id="456" w:author="Jaromir Sulc" w:date="2026-01-14T16:13:00Z" w16du:dateUtc="2026-01-14T15:13:00Z">
        <w:r w:rsidRPr="00D222CF" w:rsidDel="00E32039">
          <w:delText>POSKYTOVATEL je povinen neprodleně reagovat na přijetí požadavku od UŽIVATELE, přičemž reakcí POSKYTOVATELE se rozumí automaticky generovaná zpráva potvrzující zaevidování požadavku.</w:delText>
        </w:r>
      </w:del>
    </w:p>
    <w:p w14:paraId="47121C4A" w14:textId="26C5C5A4" w:rsidR="00155850" w:rsidRPr="00D222CF" w:rsidDel="00E32039" w:rsidRDefault="00155850" w:rsidP="00406D26">
      <w:pPr>
        <w:pStyle w:val="Zkladntext"/>
        <w:widowControl w:val="0"/>
        <w:spacing w:before="120"/>
        <w:jc w:val="both"/>
        <w:outlineLvl w:val="2"/>
        <w:rPr>
          <w:del w:id="457" w:author="Jaromir Sulc" w:date="2026-01-14T16:13:00Z" w16du:dateUtc="2026-01-14T15:13:00Z"/>
        </w:rPr>
      </w:pPr>
      <w:del w:id="458" w:author="Jaromir Sulc" w:date="2026-01-14T16:13:00Z" w16du:dateUtc="2026-01-14T15:13:00Z">
        <w:r w:rsidRPr="00D222CF" w:rsidDel="00E32039">
          <w:delText>Řešení požadavku přijatého od UŽIVATELE zahájí POSKYTOVATEL do doby uvedené v</w:delText>
        </w:r>
        <w:r w:rsidR="00EF4F42" w:rsidRPr="00D222CF" w:rsidDel="00E32039">
          <w:delText> článku 2.1.1 tohoto dokumentu</w:delText>
        </w:r>
        <w:r w:rsidRPr="00D222CF" w:rsidDel="00E32039">
          <w:delText xml:space="preserve">  </w:delText>
        </w:r>
      </w:del>
    </w:p>
    <w:p w14:paraId="1CD42F88" w14:textId="73AD8B46" w:rsidR="00155850" w:rsidRPr="00D222CF" w:rsidDel="00E32039" w:rsidRDefault="00155850" w:rsidP="00406D26">
      <w:pPr>
        <w:pStyle w:val="Zkladntext"/>
        <w:widowControl w:val="0"/>
        <w:spacing w:before="120"/>
        <w:jc w:val="both"/>
        <w:outlineLvl w:val="2"/>
        <w:rPr>
          <w:del w:id="459" w:author="Jaromir Sulc" w:date="2026-01-14T16:13:00Z" w16du:dateUtc="2026-01-14T15:13:00Z"/>
        </w:rPr>
      </w:pPr>
      <w:del w:id="460" w:author="Jaromir Sulc" w:date="2026-01-14T16:13:00Z" w16du:dateUtc="2026-01-14T15:13:00Z">
        <w:r w:rsidRPr="00D222CF" w:rsidDel="00E32039">
          <w:delText>Řádným dokončením poskytování služby HelpDesk se rozumí v každém dílčím případě zpřístupnění služby a následné zahájení řešení při dodržení Reakční doby.</w:delText>
        </w:r>
      </w:del>
    </w:p>
    <w:p w14:paraId="1330366C" w14:textId="256BFD2C" w:rsidR="00155850" w:rsidRPr="00D222CF" w:rsidDel="00E32039" w:rsidRDefault="00155850" w:rsidP="00406D26">
      <w:pPr>
        <w:pStyle w:val="Zkladntext"/>
        <w:widowControl w:val="0"/>
        <w:spacing w:before="120"/>
        <w:jc w:val="both"/>
        <w:outlineLvl w:val="2"/>
        <w:rPr>
          <w:del w:id="461" w:author="Jaromir Sulc" w:date="2026-01-14T16:13:00Z" w16du:dateUtc="2026-01-14T15:13:00Z"/>
        </w:rPr>
      </w:pPr>
      <w:del w:id="462" w:author="Jaromir Sulc" w:date="2026-01-14T16:13:00Z" w16du:dateUtc="2026-01-14T15:13:00Z">
        <w:r w:rsidRPr="00D222CF" w:rsidDel="00E32039">
          <w:delText>Převzetí požadavku UŽIVATELE k řešení a jeho vyhodnocování má UŽIVATEL možnost průběžně sledovat v internetovém rozhraní HelpDesku, přičemž o podstatných změnách je UŽIVATEL informován automaticky generovanou e-mailovou zprávou.</w:delText>
        </w:r>
      </w:del>
    </w:p>
    <w:p w14:paraId="310FF61C" w14:textId="6E0BAF4D" w:rsidR="00155850" w:rsidRPr="00D222CF" w:rsidDel="00E32039" w:rsidRDefault="00155850" w:rsidP="00406D26">
      <w:pPr>
        <w:pStyle w:val="Zkladntext"/>
        <w:widowControl w:val="0"/>
        <w:spacing w:before="120"/>
        <w:jc w:val="both"/>
        <w:outlineLvl w:val="2"/>
        <w:rPr>
          <w:del w:id="463" w:author="Jaromir Sulc" w:date="2026-01-14T16:13:00Z" w16du:dateUtc="2026-01-14T15:13:00Z"/>
        </w:rPr>
      </w:pPr>
      <w:del w:id="464" w:author="Jaromir Sulc" w:date="2026-01-14T16:13:00Z" w16du:dateUtc="2026-01-14T15:13:00Z">
        <w:r w:rsidRPr="00D222CF" w:rsidDel="00E32039">
          <w:delText>Dojde-li k výpadku služby HelpDesk, je POSKYTOVATEL povinen zjednat nápravu nebo zajistit náhradní obdobné plnění do 48 hodin po zjištění výpadku.</w:delText>
        </w:r>
      </w:del>
    </w:p>
    <w:p w14:paraId="4C615A5A" w14:textId="5151124F" w:rsidR="00155850" w:rsidRPr="00D222CF" w:rsidDel="00E32039" w:rsidRDefault="00155850" w:rsidP="00EF4F42">
      <w:pPr>
        <w:pStyle w:val="Zkladntext"/>
        <w:widowControl w:val="0"/>
        <w:ind w:left="709"/>
        <w:jc w:val="both"/>
        <w:outlineLvl w:val="2"/>
        <w:rPr>
          <w:del w:id="465" w:author="Jaromir Sulc" w:date="2026-01-14T16:13:00Z" w16du:dateUtc="2026-01-14T15:13:00Z"/>
        </w:rPr>
      </w:pPr>
    </w:p>
    <w:p w14:paraId="4DD401CA" w14:textId="71F85BDB" w:rsidR="00155850" w:rsidRPr="00406D26" w:rsidDel="00E32039" w:rsidRDefault="00EF4F42" w:rsidP="00EF4F42">
      <w:pPr>
        <w:pStyle w:val="Zkladntext"/>
        <w:widowControl w:val="0"/>
        <w:numPr>
          <w:ilvl w:val="1"/>
          <w:numId w:val="12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outlineLvl w:val="1"/>
        <w:rPr>
          <w:del w:id="466" w:author="Jaromir Sulc" w:date="2026-01-14T16:13:00Z" w16du:dateUtc="2026-01-14T15:13:00Z"/>
          <w:b/>
          <w:sz w:val="28"/>
          <w:szCs w:val="28"/>
        </w:rPr>
      </w:pPr>
      <w:del w:id="467" w:author="Jaromir Sulc" w:date="2026-01-14T16:13:00Z" w16du:dateUtc="2026-01-14T15:13:00Z">
        <w:r w:rsidRPr="00D222CF" w:rsidDel="00E32039">
          <w:rPr>
            <w:b/>
          </w:rPr>
          <w:delText xml:space="preserve"> </w:delText>
        </w:r>
        <w:r w:rsidR="00155850" w:rsidRPr="00406D26" w:rsidDel="00E32039">
          <w:rPr>
            <w:b/>
            <w:sz w:val="28"/>
            <w:szCs w:val="28"/>
          </w:rPr>
          <w:delText xml:space="preserve">HotLine  </w:delText>
        </w:r>
      </w:del>
    </w:p>
    <w:p w14:paraId="59558D14" w14:textId="03CCCCF9" w:rsidR="00155850" w:rsidRPr="00D222CF" w:rsidDel="00E32039" w:rsidRDefault="00155850" w:rsidP="00406D26">
      <w:pPr>
        <w:pStyle w:val="Zkladntext"/>
        <w:widowControl w:val="0"/>
        <w:spacing w:before="120"/>
        <w:jc w:val="both"/>
        <w:outlineLvl w:val="1"/>
        <w:rPr>
          <w:del w:id="468" w:author="Jaromir Sulc" w:date="2026-01-14T16:13:00Z" w16du:dateUtc="2026-01-14T15:13:00Z"/>
        </w:rPr>
      </w:pPr>
      <w:del w:id="469" w:author="Jaromir Sulc" w:date="2026-01-14T16:13:00Z" w16du:dateUtc="2026-01-14T15:13:00Z">
        <w:r w:rsidRPr="00D222CF" w:rsidDel="00E32039">
          <w:delText xml:space="preserve">HotLine je službou spočívající v příjmu požadavků UŽIVATELE na řešení neodkladných závažných problémů při provozu informačních systémů. Těmito problémy se rozumí: havárie, závažná chyba systému ohrožující jeho fungování, kritická chyba, která by mohla způsobit velké finanční ztráty, kolaps celého systému. </w:delText>
        </w:r>
      </w:del>
    </w:p>
    <w:p w14:paraId="42122B48" w14:textId="4B61038E" w:rsidR="00155850" w:rsidRPr="00D222CF" w:rsidDel="00E32039" w:rsidRDefault="00155850" w:rsidP="00406D26">
      <w:pPr>
        <w:pStyle w:val="Zkladntext"/>
        <w:widowControl w:val="0"/>
        <w:spacing w:before="120"/>
        <w:jc w:val="both"/>
        <w:outlineLvl w:val="1"/>
        <w:rPr>
          <w:del w:id="470" w:author="Jaromir Sulc" w:date="2026-01-14T16:13:00Z" w16du:dateUtc="2026-01-14T15:13:00Z"/>
        </w:rPr>
      </w:pPr>
      <w:del w:id="471" w:author="Jaromir Sulc" w:date="2026-01-14T16:13:00Z" w16du:dateUtc="2026-01-14T15:13:00Z">
        <w:r w:rsidRPr="00D222CF" w:rsidDel="00E32039">
          <w:delText xml:space="preserve">HotLine neobsahuje službu konkrétního řešení požadavku, tzn. nezahrnuje činnosti, které jsou součástí dále popsaných služeb. </w:delText>
        </w:r>
      </w:del>
    </w:p>
    <w:p w14:paraId="4E133C07" w14:textId="1FBCF4DE" w:rsidR="00155850" w:rsidRPr="00D222CF" w:rsidDel="00E32039" w:rsidRDefault="00155850" w:rsidP="00406D26">
      <w:pPr>
        <w:pStyle w:val="Zkladntext"/>
        <w:widowControl w:val="0"/>
        <w:spacing w:before="120"/>
        <w:ind w:firstLine="0"/>
        <w:jc w:val="both"/>
        <w:outlineLvl w:val="1"/>
        <w:rPr>
          <w:del w:id="472" w:author="Jaromir Sulc" w:date="2026-01-14T16:13:00Z" w16du:dateUtc="2026-01-14T15:13:00Z"/>
        </w:rPr>
      </w:pPr>
      <w:del w:id="473" w:author="Jaromir Sulc" w:date="2026-01-14T16:13:00Z" w16du:dateUtc="2026-01-14T15:13:00Z">
        <w:r w:rsidRPr="00D222CF" w:rsidDel="00E32039">
          <w:delText xml:space="preserve">HotLine je UŽIVATELI přístupná </w:delText>
        </w:r>
        <w:r w:rsidR="00EF4F42" w:rsidRPr="00D222CF" w:rsidDel="00E32039">
          <w:delText>24/7</w:delText>
        </w:r>
      </w:del>
    </w:p>
    <w:p w14:paraId="52F2AE56" w14:textId="2BE9CF82" w:rsidR="00155850" w:rsidRPr="00D222CF" w:rsidDel="00E32039" w:rsidRDefault="00155850" w:rsidP="00406D26">
      <w:pPr>
        <w:pStyle w:val="Zkladntext"/>
        <w:widowControl w:val="0"/>
        <w:spacing w:before="120"/>
        <w:jc w:val="both"/>
        <w:outlineLvl w:val="2"/>
        <w:rPr>
          <w:del w:id="474" w:author="Jaromir Sulc" w:date="2026-01-14T16:13:00Z" w16du:dateUtc="2026-01-14T15:13:00Z"/>
        </w:rPr>
      </w:pPr>
      <w:del w:id="475" w:author="Jaromir Sulc" w:date="2026-01-14T16:13:00Z" w16du:dateUtc="2026-01-14T15:13:00Z">
        <w:r w:rsidRPr="00D222CF" w:rsidDel="00E32039">
          <w:delText xml:space="preserve">Pro řešení požadavků zajistí POSKYTOVATEL </w:delText>
        </w:r>
        <w:r w:rsidR="00EF4F42" w:rsidRPr="00D222CF" w:rsidDel="00E32039">
          <w:delText xml:space="preserve">vlastní </w:delText>
        </w:r>
        <w:r w:rsidRPr="00D222CF" w:rsidDel="00E32039">
          <w:delText>personální, materiálové a technické vybavení.</w:delText>
        </w:r>
      </w:del>
    </w:p>
    <w:p w14:paraId="4316F242" w14:textId="52DA00BA" w:rsidR="00155850" w:rsidRPr="00D222CF" w:rsidDel="00E32039" w:rsidRDefault="00155850" w:rsidP="00406D26">
      <w:pPr>
        <w:pStyle w:val="Zkladntext"/>
        <w:widowControl w:val="0"/>
        <w:spacing w:before="120"/>
        <w:jc w:val="both"/>
        <w:outlineLvl w:val="2"/>
        <w:rPr>
          <w:del w:id="476" w:author="Jaromir Sulc" w:date="2026-01-14T16:13:00Z" w16du:dateUtc="2026-01-14T15:13:00Z"/>
        </w:rPr>
      </w:pPr>
      <w:del w:id="477" w:author="Jaromir Sulc" w:date="2026-01-14T16:13:00Z" w16du:dateUtc="2026-01-14T15:13:00Z">
        <w:r w:rsidRPr="00D222CF" w:rsidDel="00E32039">
          <w:delText>Služba Hot-line bude poskytována pouze v případě nahlášení prostřednictvím oprávněné osoby UŽIVATELE</w:delText>
        </w:r>
        <w:r w:rsidR="001938F4" w:rsidRPr="00D222CF" w:rsidDel="00E32039">
          <w:delText>.</w:delText>
        </w:r>
      </w:del>
    </w:p>
    <w:p w14:paraId="62589FB9" w14:textId="20E05B56" w:rsidR="00155850" w:rsidRPr="00D222CF" w:rsidDel="00E32039" w:rsidRDefault="00155850" w:rsidP="00406D26">
      <w:pPr>
        <w:pStyle w:val="Zkladntext"/>
        <w:widowControl w:val="0"/>
        <w:spacing w:before="120"/>
        <w:jc w:val="both"/>
        <w:outlineLvl w:val="2"/>
        <w:rPr>
          <w:del w:id="478" w:author="Jaromir Sulc" w:date="2026-01-14T16:13:00Z" w16du:dateUtc="2026-01-14T15:13:00Z"/>
        </w:rPr>
      </w:pPr>
      <w:del w:id="479" w:author="Jaromir Sulc" w:date="2026-01-14T16:13:00Z" w16du:dateUtc="2026-01-14T15:13:00Z">
        <w:r w:rsidRPr="00D222CF" w:rsidDel="00E32039">
          <w:delText xml:space="preserve">POSKYTOVATEL garantuje zahájení řešení požadavku do doby dané </w:delText>
        </w:r>
        <w:r w:rsidR="00EF4F42" w:rsidRPr="00D222CF" w:rsidDel="00E32039">
          <w:delText>článkem 2.1.</w:delText>
        </w:r>
        <w:r w:rsidR="001938F4" w:rsidRPr="00D222CF" w:rsidDel="00E32039">
          <w:delText>1</w:delText>
        </w:r>
        <w:r w:rsidR="00EF4F42" w:rsidRPr="00D222CF" w:rsidDel="00E32039">
          <w:delText xml:space="preserve"> tohoto dokumentu (Response time)</w:delText>
        </w:r>
      </w:del>
    </w:p>
    <w:p w14:paraId="7CF45C90" w14:textId="19AF22C4" w:rsidR="00155850" w:rsidRPr="00D222CF" w:rsidDel="00E32039" w:rsidRDefault="00155850" w:rsidP="00406D26">
      <w:pPr>
        <w:pStyle w:val="Zkladntext"/>
        <w:widowControl w:val="0"/>
        <w:spacing w:before="120"/>
        <w:jc w:val="both"/>
        <w:outlineLvl w:val="2"/>
        <w:rPr>
          <w:del w:id="480" w:author="Jaromir Sulc" w:date="2026-01-14T16:13:00Z" w16du:dateUtc="2026-01-14T15:13:00Z"/>
        </w:rPr>
      </w:pPr>
      <w:del w:id="481" w:author="Jaromir Sulc" w:date="2026-01-14T16:13:00Z" w16du:dateUtc="2026-01-14T15:13:00Z">
        <w:r w:rsidRPr="00D222CF" w:rsidDel="00E32039">
          <w:delText>Řádným dokončením poskytování služby HotLine se rozumí v každém dílčím případě zpřístupnění služby a následné zahájení řešení při dodržení Reakční doby.</w:delText>
        </w:r>
      </w:del>
    </w:p>
    <w:p w14:paraId="458FF0C8" w14:textId="0F15A599" w:rsidR="00155850" w:rsidRPr="00D222CF" w:rsidDel="00E32039" w:rsidRDefault="00155850" w:rsidP="00406D26">
      <w:pPr>
        <w:pStyle w:val="Zkladntext"/>
        <w:widowControl w:val="0"/>
        <w:spacing w:before="120"/>
        <w:jc w:val="both"/>
        <w:outlineLvl w:val="1"/>
        <w:rPr>
          <w:del w:id="482" w:author="Jaromir Sulc" w:date="2026-01-14T16:13:00Z" w16du:dateUtc="2026-01-14T15:13:00Z"/>
        </w:rPr>
      </w:pPr>
      <w:del w:id="483" w:author="Jaromir Sulc" w:date="2026-01-14T16:13:00Z" w16du:dateUtc="2026-01-14T15:13:00Z">
        <w:r w:rsidRPr="00D222CF" w:rsidDel="00E32039">
          <w:delText>Po skončení sjednané doby trvání služby není UŽIVATEL oprávněn HotLine jakkoli užívat a nesmí kontaktní telefonické číslo předat, zpřístupnit či umožnit zpřístupnění jakékoli třetí osobě.</w:delText>
        </w:r>
      </w:del>
    </w:p>
    <w:p w14:paraId="3E14F4DC" w14:textId="4C7E9E7F" w:rsidR="00155850" w:rsidRPr="00D222CF" w:rsidDel="00E32039" w:rsidRDefault="00155850" w:rsidP="00EF4F42">
      <w:pPr>
        <w:pStyle w:val="Zkladntext"/>
        <w:widowControl w:val="0"/>
        <w:spacing w:before="120"/>
        <w:ind w:left="709"/>
        <w:jc w:val="both"/>
        <w:outlineLvl w:val="1"/>
        <w:rPr>
          <w:del w:id="484" w:author="Jaromir Sulc" w:date="2026-01-14T16:13:00Z" w16du:dateUtc="2026-01-14T15:13:00Z"/>
        </w:rPr>
      </w:pPr>
    </w:p>
    <w:p w14:paraId="45026B59" w14:textId="709ACF8D" w:rsidR="00155850" w:rsidRPr="00406D26" w:rsidDel="00E32039" w:rsidRDefault="00EF4F42" w:rsidP="00EF4F42">
      <w:pPr>
        <w:pStyle w:val="Zkladntext"/>
        <w:widowControl w:val="0"/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line="240" w:lineRule="auto"/>
        <w:jc w:val="both"/>
        <w:textAlignment w:val="baseline"/>
        <w:outlineLvl w:val="1"/>
        <w:rPr>
          <w:del w:id="485" w:author="Jaromir Sulc" w:date="2026-01-14T16:13:00Z" w16du:dateUtc="2026-01-14T15:13:00Z"/>
          <w:b/>
          <w:sz w:val="28"/>
          <w:szCs w:val="28"/>
        </w:rPr>
      </w:pPr>
      <w:del w:id="486" w:author="Jaromir Sulc" w:date="2026-01-14T16:13:00Z" w16du:dateUtc="2026-01-14T15:13:00Z">
        <w:r w:rsidRPr="00D222CF" w:rsidDel="00E32039">
          <w:rPr>
            <w:b/>
          </w:rPr>
          <w:delText xml:space="preserve"> </w:delText>
        </w:r>
        <w:r w:rsidR="00155850" w:rsidRPr="00406D26" w:rsidDel="00E32039">
          <w:rPr>
            <w:b/>
            <w:sz w:val="28"/>
            <w:szCs w:val="28"/>
          </w:rPr>
          <w:delText>Rozvoj dodaného Software (Rozvoj SW)</w:delText>
        </w:r>
      </w:del>
    </w:p>
    <w:p w14:paraId="08DCFD7E" w14:textId="294D9370" w:rsidR="00155850" w:rsidRPr="00D222CF" w:rsidDel="00E32039" w:rsidRDefault="00155850" w:rsidP="00406D26">
      <w:pPr>
        <w:tabs>
          <w:tab w:val="left" w:pos="720"/>
        </w:tabs>
        <w:spacing w:before="120"/>
        <w:jc w:val="both"/>
        <w:rPr>
          <w:del w:id="487" w:author="Jaromir Sulc" w:date="2026-01-14T16:13:00Z" w16du:dateUtc="2026-01-14T15:13:00Z"/>
          <w:sz w:val="22"/>
          <w:szCs w:val="22"/>
        </w:rPr>
      </w:pPr>
      <w:del w:id="488" w:author="Jaromir Sulc" w:date="2026-01-14T16:13:00Z" w16du:dateUtc="2026-01-14T15:13:00Z">
        <w:r w:rsidRPr="00D222CF" w:rsidDel="00E32039">
          <w:rPr>
            <w:sz w:val="22"/>
            <w:szCs w:val="22"/>
          </w:rPr>
          <w:delText>Služba Rozvoj SW zavazuje POSKYTOVATELE udržovat SW dodaný UŽIVATELI v provozuschopném stavu po dobu platnosti SMLOUVY. Jedná se zejména o údržbu databází, úpravy SW vyžádané změnou legislativy a obecně použitelné úpravy.</w:delText>
        </w:r>
      </w:del>
    </w:p>
    <w:p w14:paraId="20F57B2E" w14:textId="385834A2" w:rsidR="00155850" w:rsidRPr="00D222CF" w:rsidDel="00E32039" w:rsidRDefault="00155850" w:rsidP="00406D26">
      <w:pPr>
        <w:tabs>
          <w:tab w:val="left" w:pos="720"/>
        </w:tabs>
        <w:spacing w:before="120"/>
        <w:jc w:val="both"/>
        <w:rPr>
          <w:del w:id="489" w:author="Jaromir Sulc" w:date="2026-01-14T16:13:00Z" w16du:dateUtc="2026-01-14T15:13:00Z"/>
          <w:sz w:val="22"/>
          <w:szCs w:val="22"/>
        </w:rPr>
      </w:pPr>
      <w:del w:id="490" w:author="Jaromir Sulc" w:date="2026-01-14T16:13:00Z" w16du:dateUtc="2026-01-14T15:13:00Z">
        <w:r w:rsidRPr="00D222CF" w:rsidDel="00E32039">
          <w:rPr>
            <w:sz w:val="22"/>
            <w:szCs w:val="22"/>
          </w:rPr>
          <w:delText>K tomuto účelu bude POSKYTOVATEL na své náklady udržovat potřebné personální, materiální a technické vybavení.</w:delText>
        </w:r>
      </w:del>
    </w:p>
    <w:p w14:paraId="0483543A" w14:textId="0D6C414A" w:rsidR="00155850" w:rsidRPr="00D222CF" w:rsidDel="00E32039" w:rsidRDefault="00155850" w:rsidP="00406D26">
      <w:pPr>
        <w:tabs>
          <w:tab w:val="left" w:pos="720"/>
        </w:tabs>
        <w:spacing w:before="120"/>
        <w:jc w:val="both"/>
        <w:rPr>
          <w:del w:id="491" w:author="Jaromir Sulc" w:date="2026-01-14T16:13:00Z" w16du:dateUtc="2026-01-14T15:13:00Z"/>
          <w:sz w:val="22"/>
          <w:szCs w:val="22"/>
        </w:rPr>
      </w:pPr>
      <w:del w:id="492" w:author="Jaromir Sulc" w:date="2026-01-14T16:13:00Z" w16du:dateUtc="2026-01-14T15:13:00Z">
        <w:r w:rsidRPr="00D222CF" w:rsidDel="00E32039">
          <w:rPr>
            <w:sz w:val="22"/>
            <w:szCs w:val="22"/>
          </w:rPr>
          <w:delText xml:space="preserve">V případě, že požadavek UŽIVATELE nebude POSKYTOVATELEM posouzen jako obecný a využitelný i pro jiné uživatele, přičemž posouzení tohoto je dle dohody stran výlučně na uvážení POSKYTOVATELE, bude POSKYTOVATELEM UŽIVATELI sdělen návrh ceny a termín provedení příslušné úpravy a tato úprava bude provedena v rámci sjednaného poplatku za tuto službu. Termín realizace počíná běžet datem bezvýhradné akceptace (přijetí) objednávky UŽIVATELE obsahující minimálně rozsah příslušné úpravy, její cenu a termín jejího provedení POSKYTOVATELEM. </w:delText>
        </w:r>
      </w:del>
    </w:p>
    <w:p w14:paraId="3D42F79B" w14:textId="6DBFFCB9" w:rsidR="00155850" w:rsidRPr="00D222CF" w:rsidDel="00E32039" w:rsidRDefault="00155850" w:rsidP="00406D26">
      <w:pPr>
        <w:pStyle w:val="Zkladntext"/>
        <w:widowControl w:val="0"/>
        <w:spacing w:before="120"/>
        <w:jc w:val="both"/>
        <w:outlineLvl w:val="1"/>
        <w:rPr>
          <w:del w:id="493" w:author="Jaromir Sulc" w:date="2026-01-14T16:13:00Z" w16du:dateUtc="2026-01-14T15:13:00Z"/>
        </w:rPr>
      </w:pPr>
      <w:del w:id="494" w:author="Jaromir Sulc" w:date="2026-01-14T16:13:00Z" w16du:dateUtc="2026-01-14T15:13:00Z">
        <w:r w:rsidRPr="00D222CF" w:rsidDel="00E32039">
          <w:delText xml:space="preserve">UŽIVATEL souhlasí s tím, že v případě dodání nové verze software může tato obsahovat nové funkce, o které nežádal (tzn. obecné úpravy vyžádané jiným uživatelem). </w:delText>
        </w:r>
      </w:del>
    </w:p>
    <w:p w14:paraId="4D21DA89" w14:textId="6FED4D0F" w:rsidR="00155850" w:rsidRPr="00D222CF" w:rsidDel="00E32039" w:rsidRDefault="00155850" w:rsidP="00406D26">
      <w:pPr>
        <w:pStyle w:val="Zkladntext"/>
        <w:widowControl w:val="0"/>
        <w:spacing w:before="120"/>
        <w:jc w:val="both"/>
        <w:outlineLvl w:val="1"/>
        <w:rPr>
          <w:del w:id="495" w:author="Jaromir Sulc" w:date="2026-01-14T16:13:00Z" w16du:dateUtc="2026-01-14T15:13:00Z"/>
        </w:rPr>
      </w:pPr>
      <w:del w:id="496" w:author="Jaromir Sulc" w:date="2026-01-14T16:13:00Z" w16du:dateUtc="2026-01-14T15:13:00Z">
        <w:r w:rsidRPr="00D222CF" w:rsidDel="00E32039">
          <w:delText xml:space="preserve">Po obdržení nové verze SW je UŽIVATEL povinen tuto verzi dle lokálních zvyklostí prostředí UŽIVATELE otestovat a to včetně vstupů z předcházejících a výstupů do navazujících systémů. O výsledku informuje (písemně, emailem, HelpDesk) POSKYTOVATELE. POSKYTOVATEL se zavazuje nahlášenou vadu neprodleně opravit. </w:delText>
        </w:r>
      </w:del>
    </w:p>
    <w:p w14:paraId="26C9A2D2" w14:textId="39902C47" w:rsidR="00155850" w:rsidRPr="00D222CF" w:rsidDel="00E32039" w:rsidRDefault="00155850" w:rsidP="00406D26">
      <w:pPr>
        <w:pStyle w:val="Zkladntext"/>
        <w:widowControl w:val="0"/>
        <w:spacing w:before="120"/>
        <w:jc w:val="both"/>
        <w:outlineLvl w:val="1"/>
        <w:rPr>
          <w:del w:id="497" w:author="Jaromir Sulc" w:date="2026-01-14T16:13:00Z" w16du:dateUtc="2026-01-14T15:13:00Z"/>
        </w:rPr>
      </w:pPr>
      <w:del w:id="498" w:author="Jaromir Sulc" w:date="2026-01-14T16:13:00Z" w16du:dateUtc="2026-01-14T15:13:00Z">
        <w:r w:rsidRPr="00D222CF" w:rsidDel="00E32039">
          <w:delText>Na základě požadavku UŽIVATELE provede POSKYTOVATEL instalaci software a zaškolení pracovníků UŽIVATELE. Vyúčtování za provedenou službu bude provedeno dle aktuálního ceníku POSKYTOVATELE.</w:delText>
        </w:r>
      </w:del>
    </w:p>
    <w:p w14:paraId="20781F18" w14:textId="64631F1C" w:rsidR="00155850" w:rsidRPr="00D222CF" w:rsidDel="00E32039" w:rsidRDefault="00155850" w:rsidP="00406D26">
      <w:pPr>
        <w:pStyle w:val="Zkladntext"/>
        <w:widowControl w:val="0"/>
        <w:spacing w:before="120"/>
        <w:jc w:val="both"/>
        <w:outlineLvl w:val="1"/>
        <w:rPr>
          <w:del w:id="499" w:author="Jaromir Sulc" w:date="2026-01-14T16:13:00Z" w16du:dateUtc="2026-01-14T15:13:00Z"/>
        </w:rPr>
      </w:pPr>
      <w:del w:id="500" w:author="Jaromir Sulc" w:date="2026-01-14T16:13:00Z" w16du:dateUtc="2026-01-14T15:13:00Z">
        <w:r w:rsidRPr="00D222CF" w:rsidDel="00E32039">
          <w:delText>V rámci poskytnutí příslušného upgrade POSKYTOVATEL UŽIVATELI dodá:</w:delText>
        </w:r>
      </w:del>
    </w:p>
    <w:p w14:paraId="3B4D962A" w14:textId="1C324FEF" w:rsidR="00155850" w:rsidRPr="00D222CF" w:rsidDel="00E32039" w:rsidRDefault="00155850" w:rsidP="00406D26">
      <w:pPr>
        <w:pStyle w:val="Zkladntext"/>
        <w:widowControl w:val="0"/>
        <w:spacing w:before="120"/>
        <w:ind w:left="142" w:firstLine="0"/>
        <w:jc w:val="both"/>
        <w:outlineLvl w:val="1"/>
        <w:rPr>
          <w:del w:id="501" w:author="Jaromir Sulc" w:date="2026-01-14T16:13:00Z" w16du:dateUtc="2026-01-14T15:13:00Z"/>
        </w:rPr>
      </w:pPr>
      <w:del w:id="502" w:author="Jaromir Sulc" w:date="2026-01-14T16:13:00Z" w16du:dateUtc="2026-01-14T15:13:00Z">
        <w:r w:rsidRPr="00D222CF" w:rsidDel="00E32039">
          <w:delText xml:space="preserve">- vlastní software </w:delText>
        </w:r>
      </w:del>
    </w:p>
    <w:p w14:paraId="2A8696CF" w14:textId="67939D1C" w:rsidR="00155850" w:rsidRPr="00D222CF" w:rsidDel="00E32039" w:rsidRDefault="00155850" w:rsidP="00406D26">
      <w:pPr>
        <w:pStyle w:val="Zkladntext"/>
        <w:widowControl w:val="0"/>
        <w:spacing w:before="120"/>
        <w:ind w:left="142" w:firstLine="0"/>
        <w:jc w:val="both"/>
        <w:outlineLvl w:val="1"/>
        <w:rPr>
          <w:del w:id="503" w:author="Jaromir Sulc" w:date="2026-01-14T16:13:00Z" w16du:dateUtc="2026-01-14T15:13:00Z"/>
        </w:rPr>
      </w:pPr>
      <w:del w:id="504" w:author="Jaromir Sulc" w:date="2026-01-14T16:13:00Z" w16du:dateUtc="2026-01-14T15:13:00Z">
        <w:r w:rsidRPr="00D222CF" w:rsidDel="00E32039">
          <w:delText>- dle typu SW příslušná média (či možnost stažení z internetu)</w:delText>
        </w:r>
      </w:del>
    </w:p>
    <w:p w14:paraId="08545CF8" w14:textId="33785F1D" w:rsidR="00155850" w:rsidRPr="00D222CF" w:rsidDel="00E32039" w:rsidRDefault="00155850" w:rsidP="00406D26">
      <w:pPr>
        <w:pStyle w:val="Zkladntext"/>
        <w:widowControl w:val="0"/>
        <w:spacing w:before="120"/>
        <w:ind w:left="142" w:firstLine="0"/>
        <w:jc w:val="both"/>
        <w:outlineLvl w:val="1"/>
        <w:rPr>
          <w:del w:id="505" w:author="Jaromir Sulc" w:date="2026-01-14T16:13:00Z" w16du:dateUtc="2026-01-14T15:13:00Z"/>
        </w:rPr>
      </w:pPr>
      <w:del w:id="506" w:author="Jaromir Sulc" w:date="2026-01-14T16:13:00Z" w16du:dateUtc="2026-01-14T15:13:00Z">
        <w:r w:rsidRPr="00D222CF" w:rsidDel="00E32039">
          <w:delText>- uživatelské manuály, obsahující návod k provozování a užívání programu, a další písemné materiály</w:delText>
        </w:r>
      </w:del>
    </w:p>
    <w:p w14:paraId="6585182C" w14:textId="2BE5A20B" w:rsidR="00155850" w:rsidRPr="00D222CF" w:rsidDel="00E32039" w:rsidRDefault="00155850" w:rsidP="00EF4F42">
      <w:pPr>
        <w:pStyle w:val="Zkladntext"/>
        <w:widowControl w:val="0"/>
        <w:spacing w:before="120"/>
        <w:ind w:left="709"/>
        <w:jc w:val="both"/>
        <w:outlineLvl w:val="1"/>
        <w:rPr>
          <w:del w:id="507" w:author="Jaromir Sulc" w:date="2026-01-14T16:13:00Z" w16du:dateUtc="2026-01-14T15:13:00Z"/>
        </w:rPr>
      </w:pPr>
    </w:p>
    <w:p w14:paraId="3DFD3BCE" w14:textId="238656EA" w:rsidR="00155850" w:rsidRPr="00D222CF" w:rsidDel="00E32039" w:rsidRDefault="00155850" w:rsidP="00EF4F42">
      <w:pPr>
        <w:pStyle w:val="Zkladntext"/>
        <w:widowControl w:val="0"/>
        <w:spacing w:before="120"/>
        <w:ind w:left="709"/>
        <w:jc w:val="both"/>
        <w:outlineLvl w:val="1"/>
        <w:rPr>
          <w:del w:id="508" w:author="Jaromir Sulc" w:date="2026-01-14T16:13:00Z" w16du:dateUtc="2026-01-14T15:13:00Z"/>
        </w:rPr>
      </w:pPr>
    </w:p>
    <w:p w14:paraId="11FAD9D4" w14:textId="77777777" w:rsidR="005E1BC9" w:rsidRPr="00D222CF" w:rsidRDefault="005E1BC9" w:rsidP="0041104F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outlineLvl w:val="1"/>
        <w:rPr>
          <w:sz w:val="22"/>
          <w:szCs w:val="22"/>
        </w:rPr>
      </w:pPr>
    </w:p>
    <w:sectPr w:rsidR="005E1BC9" w:rsidRPr="00D222C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71839" w14:textId="77777777" w:rsidR="00A77EF1" w:rsidRDefault="00A77EF1" w:rsidP="00CD575F">
      <w:r>
        <w:separator/>
      </w:r>
    </w:p>
  </w:endnote>
  <w:endnote w:type="continuationSeparator" w:id="0">
    <w:p w14:paraId="67C789D7" w14:textId="77777777" w:rsidR="00A77EF1" w:rsidRDefault="00A77EF1" w:rsidP="00CD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1F477" w14:textId="77777777" w:rsidR="00A77EF1" w:rsidRDefault="00A77EF1" w:rsidP="00CD575F">
      <w:r>
        <w:separator/>
      </w:r>
    </w:p>
  </w:footnote>
  <w:footnote w:type="continuationSeparator" w:id="0">
    <w:p w14:paraId="6006DFF9" w14:textId="77777777" w:rsidR="00A77EF1" w:rsidRDefault="00A77EF1" w:rsidP="00CD5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3D2A8" w14:textId="1CEC2B59" w:rsidR="00CD575F" w:rsidRDefault="009429E1" w:rsidP="00224212">
    <w:pPr>
      <w:pStyle w:val="Zhlav"/>
      <w:tabs>
        <w:tab w:val="clear" w:pos="4536"/>
        <w:tab w:val="clear" w:pos="9072"/>
        <w:tab w:val="left" w:pos="7637"/>
      </w:tabs>
    </w:pPr>
    <w:r w:rsidRPr="005141EF">
      <w:rPr>
        <w:i/>
        <w:noProof/>
        <w:snapToGrid w:val="0"/>
        <w:szCs w:val="22"/>
      </w:rPr>
      <w:drawing>
        <wp:anchor distT="0" distB="0" distL="114300" distR="114300" simplePos="0" relativeHeight="251663360" behindDoc="0" locked="0" layoutInCell="1" allowOverlap="1" wp14:anchorId="7FD3B9C4" wp14:editId="22EA27E3">
          <wp:simplePos x="0" y="0"/>
          <wp:positionH relativeFrom="column">
            <wp:posOffset>4172585</wp:posOffset>
          </wp:positionH>
          <wp:positionV relativeFrom="paragraph">
            <wp:posOffset>-341807</wp:posOffset>
          </wp:positionV>
          <wp:extent cx="1695450" cy="866775"/>
          <wp:effectExtent l="0" t="0" r="0" b="9525"/>
          <wp:wrapTopAndBottom/>
          <wp:docPr id="582428328" name="Obrázek 1" descr="Obsah obrázku Písmo, text, Grafika, grafický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428328" name="Obrázek 1" descr="Obsah obrázku Písmo, text, Grafika, grafický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B7BB9"/>
    <w:multiLevelType w:val="multilevel"/>
    <w:tmpl w:val="2BE08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30"/>
        </w:tabs>
        <w:ind w:left="514" w:hanging="504"/>
      </w:pPr>
      <w:rPr>
        <w:rFonts w:ascii="Times New Roman" w:eastAsia="Calibri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50"/>
        </w:tabs>
        <w:ind w:left="3034" w:hanging="1224"/>
      </w:pPr>
      <w:rPr>
        <w:rFonts w:ascii="Times New Roman" w:eastAsia="Calibri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" w15:restartNumberingAfterBreak="0">
    <w:nsid w:val="0980120F"/>
    <w:multiLevelType w:val="hybridMultilevel"/>
    <w:tmpl w:val="B2D2B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633EB"/>
    <w:multiLevelType w:val="hybridMultilevel"/>
    <w:tmpl w:val="CD54B696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D13E9"/>
    <w:multiLevelType w:val="multilevel"/>
    <w:tmpl w:val="CA24799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8216240"/>
    <w:multiLevelType w:val="hybridMultilevel"/>
    <w:tmpl w:val="FF5633EC"/>
    <w:lvl w:ilvl="0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AD504D2"/>
    <w:multiLevelType w:val="multilevel"/>
    <w:tmpl w:val="297E55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552080"/>
    <w:multiLevelType w:val="hybridMultilevel"/>
    <w:tmpl w:val="20F82E9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BD46DF0"/>
    <w:multiLevelType w:val="hybridMultilevel"/>
    <w:tmpl w:val="B218D98A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22C4286"/>
    <w:multiLevelType w:val="multilevel"/>
    <w:tmpl w:val="0B5C03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A5D9E"/>
    <w:multiLevelType w:val="hybridMultilevel"/>
    <w:tmpl w:val="5C8E51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72C766D"/>
    <w:multiLevelType w:val="hybridMultilevel"/>
    <w:tmpl w:val="9B8483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4103C"/>
    <w:multiLevelType w:val="multilevel"/>
    <w:tmpl w:val="CA24799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FEC1AC4"/>
    <w:multiLevelType w:val="multilevel"/>
    <w:tmpl w:val="1A9C1748"/>
    <w:lvl w:ilvl="0">
      <w:start w:val="1"/>
      <w:numFmt w:val="decimal"/>
      <w:pStyle w:val="Smlouva1"/>
      <w:lvlText w:val="%1."/>
      <w:lvlJc w:val="left"/>
      <w:pPr>
        <w:ind w:left="720" w:hanging="360"/>
      </w:pPr>
      <w:rPr>
        <w:rFonts w:ascii="Arial Narrow" w:hAnsi="Arial Narrow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7950C1B"/>
    <w:multiLevelType w:val="multilevel"/>
    <w:tmpl w:val="57ACD6B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353FE1"/>
    <w:multiLevelType w:val="multilevel"/>
    <w:tmpl w:val="CA24799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753379D1"/>
    <w:multiLevelType w:val="multilevel"/>
    <w:tmpl w:val="6EE6FC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5B86283"/>
    <w:multiLevelType w:val="multilevel"/>
    <w:tmpl w:val="3EFE2A64"/>
    <w:lvl w:ilvl="0">
      <w:start w:val="1"/>
      <w:numFmt w:val="decimal"/>
      <w:pStyle w:val="IJP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JPlv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IJPlv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94949ED"/>
    <w:multiLevelType w:val="multilevel"/>
    <w:tmpl w:val="984C24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7DE51A21"/>
    <w:multiLevelType w:val="multilevel"/>
    <w:tmpl w:val="3F5E6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start w:val="910"/>
      <w:numFmt w:val="decimal"/>
      <w:lvlText w:val="%1.%2.%3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41471242">
    <w:abstractNumId w:val="10"/>
  </w:num>
  <w:num w:numId="2" w16cid:durableId="124205894">
    <w:abstractNumId w:val="13"/>
  </w:num>
  <w:num w:numId="3" w16cid:durableId="887297570">
    <w:abstractNumId w:val="6"/>
  </w:num>
  <w:num w:numId="4" w16cid:durableId="1449934308">
    <w:abstractNumId w:val="7"/>
  </w:num>
  <w:num w:numId="5" w16cid:durableId="1101990905">
    <w:abstractNumId w:val="11"/>
  </w:num>
  <w:num w:numId="6" w16cid:durableId="1430420507">
    <w:abstractNumId w:val="9"/>
  </w:num>
  <w:num w:numId="7" w16cid:durableId="673607818">
    <w:abstractNumId w:val="17"/>
  </w:num>
  <w:num w:numId="8" w16cid:durableId="434447377">
    <w:abstractNumId w:val="8"/>
  </w:num>
  <w:num w:numId="9" w16cid:durableId="171187846">
    <w:abstractNumId w:val="1"/>
  </w:num>
  <w:num w:numId="10" w16cid:durableId="733893940">
    <w:abstractNumId w:val="17"/>
  </w:num>
  <w:num w:numId="11" w16cid:durableId="268586663">
    <w:abstractNumId w:val="16"/>
  </w:num>
  <w:num w:numId="12" w16cid:durableId="1313296618">
    <w:abstractNumId w:val="18"/>
  </w:num>
  <w:num w:numId="13" w16cid:durableId="20133673">
    <w:abstractNumId w:val="17"/>
  </w:num>
  <w:num w:numId="14" w16cid:durableId="1315601252">
    <w:abstractNumId w:val="17"/>
  </w:num>
  <w:num w:numId="15" w16cid:durableId="2043826323">
    <w:abstractNumId w:val="17"/>
  </w:num>
  <w:num w:numId="16" w16cid:durableId="938222472">
    <w:abstractNumId w:val="2"/>
  </w:num>
  <w:num w:numId="17" w16cid:durableId="480654403">
    <w:abstractNumId w:val="17"/>
  </w:num>
  <w:num w:numId="18" w16cid:durableId="1069351590">
    <w:abstractNumId w:val="17"/>
  </w:num>
  <w:num w:numId="19" w16cid:durableId="454325419">
    <w:abstractNumId w:val="17"/>
  </w:num>
  <w:num w:numId="20" w16cid:durableId="1488134459">
    <w:abstractNumId w:val="17"/>
  </w:num>
  <w:num w:numId="21" w16cid:durableId="90592937">
    <w:abstractNumId w:val="17"/>
  </w:num>
  <w:num w:numId="22" w16cid:durableId="1259559877">
    <w:abstractNumId w:val="17"/>
  </w:num>
  <w:num w:numId="23" w16cid:durableId="518738631">
    <w:abstractNumId w:val="17"/>
  </w:num>
  <w:num w:numId="24" w16cid:durableId="1517771032">
    <w:abstractNumId w:val="17"/>
  </w:num>
  <w:num w:numId="25" w16cid:durableId="834880391">
    <w:abstractNumId w:val="17"/>
  </w:num>
  <w:num w:numId="26" w16cid:durableId="1454052579">
    <w:abstractNumId w:val="12"/>
  </w:num>
  <w:num w:numId="27" w16cid:durableId="1975215780">
    <w:abstractNumId w:val="15"/>
  </w:num>
  <w:num w:numId="28" w16cid:durableId="1882086900">
    <w:abstractNumId w:val="3"/>
  </w:num>
  <w:num w:numId="29" w16cid:durableId="205219400">
    <w:abstractNumId w:val="4"/>
  </w:num>
  <w:num w:numId="30" w16cid:durableId="1979138977">
    <w:abstractNumId w:val="17"/>
  </w:num>
  <w:num w:numId="31" w16cid:durableId="1630746702">
    <w:abstractNumId w:val="17"/>
  </w:num>
  <w:num w:numId="32" w16cid:durableId="8997074">
    <w:abstractNumId w:val="19"/>
  </w:num>
  <w:num w:numId="33" w16cid:durableId="1493762809">
    <w:abstractNumId w:val="14"/>
  </w:num>
  <w:num w:numId="34" w16cid:durableId="697123442">
    <w:abstractNumId w:val="5"/>
  </w:num>
  <w:num w:numId="35" w16cid:durableId="298148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87807101">
    <w:abstractNumId w:val="19"/>
    <w:lvlOverride w:ilvl="0">
      <w:startOverride w:val="1"/>
    </w:lvlOverride>
    <w:lvlOverride w:ilvl="1">
      <w:startOverride w:val="1"/>
    </w:lvlOverride>
    <w:lvlOverride w:ilvl="2">
      <w:startOverride w:val="910"/>
    </w:lvlOverride>
    <w:lvlOverride w:ilvl="3"/>
    <w:lvlOverride w:ilvl="4"/>
    <w:lvlOverride w:ilvl="5"/>
    <w:lvlOverride w:ilvl="6"/>
    <w:lvlOverride w:ilvl="7"/>
    <w:lvlOverride w:ilvl="8"/>
  </w:num>
  <w:num w:numId="37" w16cid:durableId="204323858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15063242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romir Sulc">
    <w15:presenceInfo w15:providerId="AD" w15:userId="S::jsulc@pttsoftware.eu::b87c9a36-7f57-454a-bf0e-36d1d258a9eb"/>
  </w15:person>
  <w15:person w15:author="Radek Miclík">
    <w15:presenceInfo w15:providerId="AD" w15:userId="S::radek.miclik@broz-sedlaty.cz::645b32c9-e2bc-4dca-a50f-d73feca610f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1"/>
  <w:activeWritingStyle w:appName="MSWord" w:lang="cs-CZ" w:vendorID="64" w:dllVersion="4096" w:nlCheck="1" w:checkStyle="0"/>
  <w:activeWritingStyle w:appName="MSWord" w:lang="en-US" w:vendorID="64" w:dllVersion="409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2F6"/>
    <w:rsid w:val="000049A1"/>
    <w:rsid w:val="00011F6B"/>
    <w:rsid w:val="00017D71"/>
    <w:rsid w:val="000302ED"/>
    <w:rsid w:val="00040B48"/>
    <w:rsid w:val="00041E07"/>
    <w:rsid w:val="00050715"/>
    <w:rsid w:val="000670FE"/>
    <w:rsid w:val="00071607"/>
    <w:rsid w:val="00072640"/>
    <w:rsid w:val="00087CF8"/>
    <w:rsid w:val="000A0258"/>
    <w:rsid w:val="000A3216"/>
    <w:rsid w:val="000B35E9"/>
    <w:rsid w:val="000B59A8"/>
    <w:rsid w:val="000F2BC0"/>
    <w:rsid w:val="000F43C0"/>
    <w:rsid w:val="000F48C7"/>
    <w:rsid w:val="001043F4"/>
    <w:rsid w:val="00107973"/>
    <w:rsid w:val="001319E3"/>
    <w:rsid w:val="0013373D"/>
    <w:rsid w:val="00135D28"/>
    <w:rsid w:val="00146F0B"/>
    <w:rsid w:val="00155850"/>
    <w:rsid w:val="00182D37"/>
    <w:rsid w:val="001859FD"/>
    <w:rsid w:val="001938F4"/>
    <w:rsid w:val="001A3778"/>
    <w:rsid w:val="001B24D9"/>
    <w:rsid w:val="001C1DB3"/>
    <w:rsid w:val="001C32DE"/>
    <w:rsid w:val="001C6E78"/>
    <w:rsid w:val="001D0541"/>
    <w:rsid w:val="001E3ECA"/>
    <w:rsid w:val="001E4409"/>
    <w:rsid w:val="001E6128"/>
    <w:rsid w:val="00201B67"/>
    <w:rsid w:val="0021410A"/>
    <w:rsid w:val="0021643E"/>
    <w:rsid w:val="00224212"/>
    <w:rsid w:val="002308DA"/>
    <w:rsid w:val="00243B69"/>
    <w:rsid w:val="00243D61"/>
    <w:rsid w:val="00246441"/>
    <w:rsid w:val="0026279A"/>
    <w:rsid w:val="00267744"/>
    <w:rsid w:val="00272553"/>
    <w:rsid w:val="0027788C"/>
    <w:rsid w:val="0028551C"/>
    <w:rsid w:val="00292BC4"/>
    <w:rsid w:val="00292D2B"/>
    <w:rsid w:val="002956FF"/>
    <w:rsid w:val="002B66B9"/>
    <w:rsid w:val="002E0E23"/>
    <w:rsid w:val="002F56CD"/>
    <w:rsid w:val="003178B3"/>
    <w:rsid w:val="00341D2E"/>
    <w:rsid w:val="00360F65"/>
    <w:rsid w:val="00362F60"/>
    <w:rsid w:val="0036640E"/>
    <w:rsid w:val="00381FCB"/>
    <w:rsid w:val="0039749A"/>
    <w:rsid w:val="00397C59"/>
    <w:rsid w:val="003A4C72"/>
    <w:rsid w:val="003A645D"/>
    <w:rsid w:val="003B6588"/>
    <w:rsid w:val="003B6F28"/>
    <w:rsid w:val="003C111F"/>
    <w:rsid w:val="003C7266"/>
    <w:rsid w:val="003E1464"/>
    <w:rsid w:val="003F04F1"/>
    <w:rsid w:val="003F4C13"/>
    <w:rsid w:val="00406876"/>
    <w:rsid w:val="00406D26"/>
    <w:rsid w:val="0041104F"/>
    <w:rsid w:val="00415C7A"/>
    <w:rsid w:val="0042051F"/>
    <w:rsid w:val="004244F1"/>
    <w:rsid w:val="00426F6F"/>
    <w:rsid w:val="00432BB4"/>
    <w:rsid w:val="004348B3"/>
    <w:rsid w:val="00462118"/>
    <w:rsid w:val="00465C29"/>
    <w:rsid w:val="0048389D"/>
    <w:rsid w:val="00483FB7"/>
    <w:rsid w:val="004A64D1"/>
    <w:rsid w:val="004D33E4"/>
    <w:rsid w:val="004D770F"/>
    <w:rsid w:val="0050161E"/>
    <w:rsid w:val="00511381"/>
    <w:rsid w:val="00521A73"/>
    <w:rsid w:val="00535A2B"/>
    <w:rsid w:val="0055538D"/>
    <w:rsid w:val="005634A8"/>
    <w:rsid w:val="0056406C"/>
    <w:rsid w:val="005A7021"/>
    <w:rsid w:val="005B1D77"/>
    <w:rsid w:val="005B4718"/>
    <w:rsid w:val="005B48CA"/>
    <w:rsid w:val="005D3444"/>
    <w:rsid w:val="005E1BC9"/>
    <w:rsid w:val="005E6E04"/>
    <w:rsid w:val="006114EE"/>
    <w:rsid w:val="00613CD6"/>
    <w:rsid w:val="006171ED"/>
    <w:rsid w:val="00620158"/>
    <w:rsid w:val="0062141F"/>
    <w:rsid w:val="00645427"/>
    <w:rsid w:val="0065778F"/>
    <w:rsid w:val="00667C2F"/>
    <w:rsid w:val="006873E6"/>
    <w:rsid w:val="006976EF"/>
    <w:rsid w:val="006C703D"/>
    <w:rsid w:val="00702D19"/>
    <w:rsid w:val="007107D1"/>
    <w:rsid w:val="00710B80"/>
    <w:rsid w:val="00711230"/>
    <w:rsid w:val="007318F6"/>
    <w:rsid w:val="00735474"/>
    <w:rsid w:val="007404CB"/>
    <w:rsid w:val="0075030B"/>
    <w:rsid w:val="0075523F"/>
    <w:rsid w:val="00756B9B"/>
    <w:rsid w:val="007635E2"/>
    <w:rsid w:val="007639B6"/>
    <w:rsid w:val="0077166D"/>
    <w:rsid w:val="007740CB"/>
    <w:rsid w:val="00790735"/>
    <w:rsid w:val="007B1996"/>
    <w:rsid w:val="007B4FDA"/>
    <w:rsid w:val="007C2133"/>
    <w:rsid w:val="007D5B2F"/>
    <w:rsid w:val="007D65B9"/>
    <w:rsid w:val="007F4B2E"/>
    <w:rsid w:val="0082000F"/>
    <w:rsid w:val="008235E4"/>
    <w:rsid w:val="0084239D"/>
    <w:rsid w:val="0085250F"/>
    <w:rsid w:val="00861D2F"/>
    <w:rsid w:val="00865C4A"/>
    <w:rsid w:val="008746C1"/>
    <w:rsid w:val="00876EB3"/>
    <w:rsid w:val="0088547D"/>
    <w:rsid w:val="008B04CF"/>
    <w:rsid w:val="008B0FF3"/>
    <w:rsid w:val="008B2070"/>
    <w:rsid w:val="008C1CC5"/>
    <w:rsid w:val="008D340C"/>
    <w:rsid w:val="008D51BC"/>
    <w:rsid w:val="008E2D4B"/>
    <w:rsid w:val="008E2DEC"/>
    <w:rsid w:val="008F184B"/>
    <w:rsid w:val="009077FD"/>
    <w:rsid w:val="0091134D"/>
    <w:rsid w:val="00912395"/>
    <w:rsid w:val="00932AE4"/>
    <w:rsid w:val="009429E1"/>
    <w:rsid w:val="009512E7"/>
    <w:rsid w:val="0097056B"/>
    <w:rsid w:val="00984A29"/>
    <w:rsid w:val="009B58C6"/>
    <w:rsid w:val="009C03F2"/>
    <w:rsid w:val="009C648B"/>
    <w:rsid w:val="009E3444"/>
    <w:rsid w:val="009F4550"/>
    <w:rsid w:val="009F54A0"/>
    <w:rsid w:val="009F6800"/>
    <w:rsid w:val="00A01196"/>
    <w:rsid w:val="00A01759"/>
    <w:rsid w:val="00A248EC"/>
    <w:rsid w:val="00A40706"/>
    <w:rsid w:val="00A41762"/>
    <w:rsid w:val="00A46B80"/>
    <w:rsid w:val="00A4748E"/>
    <w:rsid w:val="00A55B2A"/>
    <w:rsid w:val="00A572B0"/>
    <w:rsid w:val="00A61198"/>
    <w:rsid w:val="00A74429"/>
    <w:rsid w:val="00A77EF1"/>
    <w:rsid w:val="00A8035C"/>
    <w:rsid w:val="00A9706B"/>
    <w:rsid w:val="00AA3291"/>
    <w:rsid w:val="00AA51AB"/>
    <w:rsid w:val="00AB3FEE"/>
    <w:rsid w:val="00AB501B"/>
    <w:rsid w:val="00AD658B"/>
    <w:rsid w:val="00B21929"/>
    <w:rsid w:val="00B321DA"/>
    <w:rsid w:val="00B45CBD"/>
    <w:rsid w:val="00B55E63"/>
    <w:rsid w:val="00B71CB0"/>
    <w:rsid w:val="00B721CB"/>
    <w:rsid w:val="00B75ED9"/>
    <w:rsid w:val="00B77549"/>
    <w:rsid w:val="00B800AD"/>
    <w:rsid w:val="00B91D49"/>
    <w:rsid w:val="00BA5835"/>
    <w:rsid w:val="00BB64B1"/>
    <w:rsid w:val="00BD12F6"/>
    <w:rsid w:val="00BD59D5"/>
    <w:rsid w:val="00BE673F"/>
    <w:rsid w:val="00C1142C"/>
    <w:rsid w:val="00C22965"/>
    <w:rsid w:val="00C30550"/>
    <w:rsid w:val="00C418DB"/>
    <w:rsid w:val="00C554EA"/>
    <w:rsid w:val="00C61678"/>
    <w:rsid w:val="00C744CB"/>
    <w:rsid w:val="00C770B7"/>
    <w:rsid w:val="00C77F40"/>
    <w:rsid w:val="00C81BCC"/>
    <w:rsid w:val="00C84DB2"/>
    <w:rsid w:val="00C94DDA"/>
    <w:rsid w:val="00C95F47"/>
    <w:rsid w:val="00CA1238"/>
    <w:rsid w:val="00CA25B1"/>
    <w:rsid w:val="00CA4677"/>
    <w:rsid w:val="00CA5447"/>
    <w:rsid w:val="00CD575F"/>
    <w:rsid w:val="00CF1A6B"/>
    <w:rsid w:val="00CF2305"/>
    <w:rsid w:val="00CF44B9"/>
    <w:rsid w:val="00D11ED6"/>
    <w:rsid w:val="00D16665"/>
    <w:rsid w:val="00D222CF"/>
    <w:rsid w:val="00D3076D"/>
    <w:rsid w:val="00D447D9"/>
    <w:rsid w:val="00D7015A"/>
    <w:rsid w:val="00D80F0D"/>
    <w:rsid w:val="00D854A0"/>
    <w:rsid w:val="00DD40B7"/>
    <w:rsid w:val="00DD4C30"/>
    <w:rsid w:val="00DD6DFC"/>
    <w:rsid w:val="00DE15F0"/>
    <w:rsid w:val="00DE289C"/>
    <w:rsid w:val="00DE6B2B"/>
    <w:rsid w:val="00DF6D17"/>
    <w:rsid w:val="00E10D34"/>
    <w:rsid w:val="00E14107"/>
    <w:rsid w:val="00E2524A"/>
    <w:rsid w:val="00E32039"/>
    <w:rsid w:val="00E36109"/>
    <w:rsid w:val="00E42FC1"/>
    <w:rsid w:val="00E42FFD"/>
    <w:rsid w:val="00E56E69"/>
    <w:rsid w:val="00E577E7"/>
    <w:rsid w:val="00E61254"/>
    <w:rsid w:val="00E64C30"/>
    <w:rsid w:val="00E7761A"/>
    <w:rsid w:val="00E91D15"/>
    <w:rsid w:val="00E94621"/>
    <w:rsid w:val="00EB73EA"/>
    <w:rsid w:val="00EC0AEF"/>
    <w:rsid w:val="00EC47EC"/>
    <w:rsid w:val="00ED2E26"/>
    <w:rsid w:val="00EE070F"/>
    <w:rsid w:val="00EF4F42"/>
    <w:rsid w:val="00F17BDD"/>
    <w:rsid w:val="00F21EE8"/>
    <w:rsid w:val="00F61525"/>
    <w:rsid w:val="00F65A7E"/>
    <w:rsid w:val="00F9438E"/>
    <w:rsid w:val="00FA6BAC"/>
    <w:rsid w:val="00FB4175"/>
    <w:rsid w:val="00FD28ED"/>
    <w:rsid w:val="00FD52EA"/>
    <w:rsid w:val="00FD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BBDA7"/>
  <w15:docId w15:val="{E0FB3C95-6CC4-4181-9937-E0515F671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1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32BB4"/>
    <w:pPr>
      <w:numPr>
        <w:numId w:val="6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744"/>
    <w:pPr>
      <w:keepNext/>
      <w:keepLines/>
      <w:numPr>
        <w:ilvl w:val="3"/>
        <w:numId w:val="7"/>
      </w:numPr>
      <w:spacing w:before="40" w:line="259" w:lineRule="auto"/>
      <w:jc w:val="both"/>
      <w:outlineLvl w:val="3"/>
    </w:pPr>
    <w:rPr>
      <w:rFonts w:asciiTheme="majorHAnsi" w:eastAsiaTheme="majorEastAsia" w:hAnsiTheme="majorHAnsi" w:cstheme="majorBidi"/>
      <w:b/>
      <w:iCs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unhideWhenUsed/>
    <w:rsid w:val="00BD12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12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12F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12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12F6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6F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6F0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D57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57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57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57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9F5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Section,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99"/>
    <w:qFormat/>
    <w:rsid w:val="007740CB"/>
    <w:pPr>
      <w:suppressAutoHyphens/>
      <w:ind w:left="708"/>
    </w:pPr>
    <w:rPr>
      <w:color w:val="00000A"/>
      <w:sz w:val="20"/>
      <w:szCs w:val="20"/>
      <w:lang w:eastAsia="zh-CN"/>
    </w:rPr>
  </w:style>
  <w:style w:type="character" w:customStyle="1" w:styleId="OdstavecseseznamemChar">
    <w:name w:val="Odstavec se seznamem Char"/>
    <w:aliases w:val="Section Char,Odstavec Char,Bullet Number Char,lp1 Char,lp11 Char,List Paragraph11 Char,Bullet 1 Char,Use Case List Paragraph Char,List Paragraph1 Char,Odstavec se seznamem a odrážkou Char,1 úroveň Odstavec se seznamem Char"/>
    <w:link w:val="Odstavecseseznamem"/>
    <w:uiPriority w:val="99"/>
    <w:rsid w:val="007740C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Smlouva1">
    <w:name w:val="Smlouva1"/>
    <w:basedOn w:val="Normln"/>
    <w:link w:val="Smlouva1Char"/>
    <w:qFormat/>
    <w:rsid w:val="007740CB"/>
    <w:pPr>
      <w:keepNext/>
      <w:numPr>
        <w:numId w:val="2"/>
      </w:numPr>
      <w:suppressAutoHyphens/>
      <w:spacing w:before="240" w:after="120"/>
    </w:pPr>
    <w:rPr>
      <w:rFonts w:ascii="Arial Narrow" w:eastAsia="Lucida Sans Unicode" w:hAnsi="Arial Narrow" w:cs="Tahoma"/>
      <w:b/>
      <w:color w:val="00000A"/>
      <w:sz w:val="20"/>
      <w:szCs w:val="28"/>
      <w:lang w:eastAsia="zh-CN"/>
    </w:rPr>
  </w:style>
  <w:style w:type="paragraph" w:customStyle="1" w:styleId="smlouva2">
    <w:name w:val="smlouva2"/>
    <w:basedOn w:val="Normln"/>
    <w:link w:val="smlouva2Char"/>
    <w:qFormat/>
    <w:rsid w:val="007740CB"/>
    <w:pPr>
      <w:suppressAutoHyphens/>
    </w:pPr>
    <w:rPr>
      <w:rFonts w:ascii="Arial Narrow" w:hAnsi="Arial Narrow"/>
      <w:color w:val="00000A"/>
      <w:sz w:val="20"/>
      <w:szCs w:val="20"/>
      <w:lang w:eastAsia="zh-CN"/>
    </w:rPr>
  </w:style>
  <w:style w:type="character" w:customStyle="1" w:styleId="smlouva2Char">
    <w:name w:val="smlouva2 Char"/>
    <w:basedOn w:val="Standardnpsmoodstavce"/>
    <w:link w:val="smlouva2"/>
    <w:rsid w:val="007740CB"/>
    <w:rPr>
      <w:rFonts w:ascii="Arial Narrow" w:eastAsia="Times New Roman" w:hAnsi="Arial Narrow" w:cs="Times New Roman"/>
      <w:color w:val="00000A"/>
      <w:sz w:val="20"/>
      <w:szCs w:val="20"/>
      <w:lang w:eastAsia="zh-CN"/>
    </w:rPr>
  </w:style>
  <w:style w:type="paragraph" w:customStyle="1" w:styleId="6-2">
    <w:name w:val="6-2"/>
    <w:basedOn w:val="Normln"/>
    <w:rsid w:val="007740CB"/>
    <w:pPr>
      <w:tabs>
        <w:tab w:val="num" w:pos="0"/>
      </w:tabs>
      <w:spacing w:before="120" w:after="40"/>
      <w:jc w:val="both"/>
    </w:pPr>
    <w:rPr>
      <w:sz w:val="22"/>
      <w:szCs w:val="20"/>
      <w:lang w:eastAsia="en-US"/>
    </w:rPr>
  </w:style>
  <w:style w:type="character" w:customStyle="1" w:styleId="Smlouva1Char">
    <w:name w:val="Smlouva1 Char"/>
    <w:basedOn w:val="Standardnpsmoodstavce"/>
    <w:link w:val="Smlouva1"/>
    <w:rsid w:val="007740CB"/>
    <w:rPr>
      <w:rFonts w:ascii="Arial Narrow" w:eastAsia="Lucida Sans Unicode" w:hAnsi="Arial Narrow" w:cs="Tahoma"/>
      <w:b/>
      <w:color w:val="00000A"/>
      <w:sz w:val="20"/>
      <w:szCs w:val="28"/>
      <w:lang w:eastAsia="zh-CN"/>
    </w:rPr>
  </w:style>
  <w:style w:type="character" w:customStyle="1" w:styleId="Nadpis1Char">
    <w:name w:val="Nadpis 1 Char"/>
    <w:basedOn w:val="Standardnpsmoodstavce"/>
    <w:link w:val="Nadpis1"/>
    <w:uiPriority w:val="9"/>
    <w:rsid w:val="00432BB4"/>
    <w:rPr>
      <w:rFonts w:ascii="Arial Black" w:eastAsia="Times New Roman" w:hAnsi="Arial Black" w:cs="Arial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67744"/>
    <w:rPr>
      <w:rFonts w:asciiTheme="majorHAnsi" w:eastAsiaTheme="majorEastAsia" w:hAnsiTheme="majorHAnsi" w:cstheme="majorBidi"/>
      <w:b/>
      <w:iCs/>
    </w:rPr>
  </w:style>
  <w:style w:type="paragraph" w:customStyle="1" w:styleId="IJPlv2">
    <w:name w:val="IJP lv.2"/>
    <w:basedOn w:val="IJPlv1"/>
    <w:next w:val="Normln"/>
    <w:link w:val="IJPlv2Char"/>
    <w:qFormat/>
    <w:rsid w:val="00267744"/>
    <w:pPr>
      <w:keepNext/>
      <w:pageBreakBefore w:val="0"/>
      <w:numPr>
        <w:ilvl w:val="1"/>
      </w:numPr>
    </w:pPr>
  </w:style>
  <w:style w:type="paragraph" w:customStyle="1" w:styleId="IJPlv1">
    <w:name w:val="IJP lv.1"/>
    <w:next w:val="Normln"/>
    <w:link w:val="IJPlv1Char"/>
    <w:qFormat/>
    <w:rsid w:val="00267744"/>
    <w:pPr>
      <w:pageBreakBefore/>
      <w:numPr>
        <w:numId w:val="7"/>
      </w:numPr>
      <w:spacing w:after="160" w:line="259" w:lineRule="auto"/>
    </w:pPr>
    <w:rPr>
      <w:rFonts w:cstheme="minorHAnsi"/>
      <w:b/>
      <w:sz w:val="28"/>
    </w:rPr>
  </w:style>
  <w:style w:type="character" w:customStyle="1" w:styleId="IJPlv2Char">
    <w:name w:val="IJP lv.2 Char"/>
    <w:basedOn w:val="Standardnpsmoodstavce"/>
    <w:link w:val="IJPlv2"/>
    <w:rsid w:val="00267744"/>
    <w:rPr>
      <w:rFonts w:cstheme="minorHAnsi"/>
      <w:b/>
      <w:sz w:val="28"/>
    </w:rPr>
  </w:style>
  <w:style w:type="paragraph" w:customStyle="1" w:styleId="IJPlv3">
    <w:name w:val="IJP lv.3"/>
    <w:basedOn w:val="IJPlv2"/>
    <w:next w:val="Normln"/>
    <w:link w:val="IJPlv3Char"/>
    <w:qFormat/>
    <w:rsid w:val="00267744"/>
    <w:pPr>
      <w:numPr>
        <w:ilvl w:val="2"/>
      </w:numPr>
    </w:pPr>
  </w:style>
  <w:style w:type="character" w:customStyle="1" w:styleId="IJPlv1Char">
    <w:name w:val="IJP lv.1 Char"/>
    <w:basedOn w:val="Standardnpsmoodstavce"/>
    <w:link w:val="IJPlv1"/>
    <w:rsid w:val="00267744"/>
    <w:rPr>
      <w:rFonts w:cstheme="minorHAnsi"/>
      <w:b/>
      <w:sz w:val="28"/>
    </w:rPr>
  </w:style>
  <w:style w:type="character" w:customStyle="1" w:styleId="IJPlv3Char">
    <w:name w:val="IJP lv.3 Char"/>
    <w:basedOn w:val="Standardnpsmoodstavce"/>
    <w:link w:val="IJPlv3"/>
    <w:rsid w:val="00267744"/>
    <w:rPr>
      <w:rFonts w:cstheme="minorHAnsi"/>
      <w:b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267744"/>
    <w:pPr>
      <w:spacing w:after="10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267744"/>
    <w:pPr>
      <w:tabs>
        <w:tab w:val="left" w:pos="960"/>
        <w:tab w:val="right" w:leader="dot" w:pos="9350"/>
      </w:tabs>
      <w:spacing w:after="100" w:line="259" w:lineRule="auto"/>
      <w:ind w:left="2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267744"/>
    <w:pPr>
      <w:tabs>
        <w:tab w:val="right" w:leader="dot" w:pos="9350"/>
      </w:tabs>
      <w:spacing w:after="100" w:line="259" w:lineRule="auto"/>
      <w:ind w:left="4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267744"/>
    <w:rPr>
      <w:color w:val="0000FF" w:themeColor="hyperlink"/>
      <w:u w:val="single"/>
    </w:rPr>
  </w:style>
  <w:style w:type="table" w:styleId="Tabulkasmkou2">
    <w:name w:val="Grid Table 2"/>
    <w:basedOn w:val="Normlntabulka"/>
    <w:uiPriority w:val="47"/>
    <w:rsid w:val="0026774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ZkladntextChar1">
    <w:name w:val="Základní text Char1"/>
    <w:basedOn w:val="Standardnpsmoodstavce"/>
    <w:link w:val="Zkladntext"/>
    <w:uiPriority w:val="99"/>
    <w:rsid w:val="0055538D"/>
    <w:rPr>
      <w:rFonts w:ascii="Times New Roman" w:hAnsi="Times New Roman" w:cs="Times New Roman"/>
      <w:color w:val="000000"/>
    </w:rPr>
  </w:style>
  <w:style w:type="paragraph" w:styleId="Zkladntext">
    <w:name w:val="Body Text"/>
    <w:basedOn w:val="Normln"/>
    <w:link w:val="ZkladntextChar1"/>
    <w:uiPriority w:val="99"/>
    <w:rsid w:val="0055538D"/>
    <w:pPr>
      <w:spacing w:line="302" w:lineRule="auto"/>
      <w:ind w:firstLine="20"/>
    </w:pPr>
    <w:rPr>
      <w:rFonts w:eastAsiaTheme="minorHAnsi"/>
      <w:color w:val="000000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uiPriority w:val="99"/>
    <w:rsid w:val="0055538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11F6B"/>
    <w:rPr>
      <w:color w:val="605E5C"/>
      <w:shd w:val="clear" w:color="auto" w:fill="E1DFDD"/>
    </w:rPr>
  </w:style>
  <w:style w:type="paragraph" w:customStyle="1" w:styleId="Default">
    <w:name w:val="Default"/>
    <w:qFormat/>
    <w:rsid w:val="00155850"/>
    <w:pPr>
      <w:spacing w:after="0" w:line="240" w:lineRule="auto"/>
    </w:pPr>
    <w:rPr>
      <w:rFonts w:ascii="Calibri" w:eastAsia="Courier New" w:hAnsi="Calibri" w:cs="Calibri"/>
      <w:color w:val="000000"/>
      <w:sz w:val="24"/>
      <w:szCs w:val="24"/>
      <w:lang w:eastAsia="cs-CZ"/>
    </w:rPr>
  </w:style>
  <w:style w:type="paragraph" w:customStyle="1" w:styleId="ZkladntextIMP">
    <w:name w:val="Základní text_IMP"/>
    <w:basedOn w:val="Normln"/>
    <w:rsid w:val="00155850"/>
    <w:pPr>
      <w:suppressAutoHyphens/>
      <w:overflowPunct w:val="0"/>
      <w:autoSpaceDE w:val="0"/>
      <w:autoSpaceDN w:val="0"/>
      <w:adjustRightInd w:val="0"/>
      <w:spacing w:line="228" w:lineRule="auto"/>
    </w:pPr>
    <w:rPr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5E1BC9"/>
  </w:style>
  <w:style w:type="character" w:customStyle="1" w:styleId="Nadpis3">
    <w:name w:val="Nadpis #3_"/>
    <w:basedOn w:val="Standardnpsmoodstavce"/>
    <w:link w:val="Nadpis30"/>
    <w:rsid w:val="005E1BC9"/>
    <w:rPr>
      <w:b/>
      <w:bCs/>
    </w:rPr>
  </w:style>
  <w:style w:type="paragraph" w:customStyle="1" w:styleId="Zkladntext1">
    <w:name w:val="Základní text1"/>
    <w:basedOn w:val="Normln"/>
    <w:link w:val="Zkladntext0"/>
    <w:rsid w:val="005E1BC9"/>
    <w:pPr>
      <w:widowControl w:val="0"/>
      <w:spacing w:line="305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30">
    <w:name w:val="Nadpis #3"/>
    <w:basedOn w:val="Normln"/>
    <w:link w:val="Nadpis3"/>
    <w:rsid w:val="005E1BC9"/>
    <w:pPr>
      <w:widowControl w:val="0"/>
      <w:spacing w:line="305" w:lineRule="auto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72BEFFD700E49A029C236C735CA28" ma:contentTypeVersion="13" ma:contentTypeDescription="Create a new document." ma:contentTypeScope="" ma:versionID="17afa37abacfa5d3888f73bc9b0d0f2a">
  <xsd:schema xmlns:xsd="http://www.w3.org/2001/XMLSchema" xmlns:xs="http://www.w3.org/2001/XMLSchema" xmlns:p="http://schemas.microsoft.com/office/2006/metadata/properties" xmlns:ns2="5f423ee4-aec9-418b-9316-5b272e622a05" xmlns:ns3="5e4a5023-acf9-49d1-bf33-1838f807e718" targetNamespace="http://schemas.microsoft.com/office/2006/metadata/properties" ma:root="true" ma:fieldsID="a843c935eb35627692f275b38dc5c2a9" ns2:_="" ns3:_="">
    <xsd:import namespace="5f423ee4-aec9-418b-9316-5b272e622a05"/>
    <xsd:import namespace="5e4a5023-acf9-49d1-bf33-1838f807e7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23ee4-aec9-418b-9316-5b272e622a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08593a6-da13-4073-97d4-fbe778ef97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4a5023-acf9-49d1-bf33-1838f807e7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732cc23-63aa-4420-b9e9-062aba167387}" ma:internalName="TaxCatchAll" ma:showField="CatchAllData" ma:web="5e4a5023-acf9-49d1-bf33-1838f807e7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4a5023-acf9-49d1-bf33-1838f807e718" xsi:nil="true"/>
    <lcf76f155ced4ddcb4097134ff3c332f xmlns="5f423ee4-aec9-418b-9316-5b272e622a0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91DFA2-5472-48B8-8B85-6C166126C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23ee4-aec9-418b-9316-5b272e622a05"/>
    <ds:schemaRef ds:uri="5e4a5023-acf9-49d1-bf33-1838f807e7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6AC0F0-0972-44C9-BF9F-A7BB8B428A5E}">
  <ds:schemaRefs>
    <ds:schemaRef ds:uri="http://schemas.microsoft.com/office/2006/metadata/properties"/>
    <ds:schemaRef ds:uri="http://schemas.microsoft.com/office/infopath/2007/PartnerControls"/>
    <ds:schemaRef ds:uri="5e4a5023-acf9-49d1-bf33-1838f807e718"/>
    <ds:schemaRef ds:uri="5f423ee4-aec9-418b-9316-5b272e622a05"/>
  </ds:schemaRefs>
</ds:datastoreItem>
</file>

<file path=customXml/itemProps3.xml><?xml version="1.0" encoding="utf-8"?>
<ds:datastoreItem xmlns:ds="http://schemas.openxmlformats.org/officeDocument/2006/customXml" ds:itemID="{DAE94B29-B448-4735-A904-676F2B4A41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2062</Words>
  <Characters>12172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 ZO</dc:creator>
  <cp:keywords/>
  <dc:description/>
  <cp:lastModifiedBy>Radek Miclík</cp:lastModifiedBy>
  <cp:revision>4</cp:revision>
  <cp:lastPrinted>2023-10-11T07:24:00Z</cp:lastPrinted>
  <dcterms:created xsi:type="dcterms:W3CDTF">2026-01-14T16:01:00Z</dcterms:created>
  <dcterms:modified xsi:type="dcterms:W3CDTF">2026-01-14T16:32:00Z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0x010100B5972BEFFD700E49A029C236C735CA28</vt:lpwstr>
  </property>
</Properties>
</file>